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49D" w:rsidRPr="00E1037C" w:rsidRDefault="00ED014B" w:rsidP="0069149D">
      <w:pPr>
        <w:pStyle w:val="a3"/>
        <w:rPr>
          <w:rFonts w:ascii="Arial" w:hAnsi="Arial" w:cs="Arial"/>
          <w:sz w:val="20"/>
          <w:szCs w:val="20"/>
        </w:rPr>
      </w:pPr>
      <w:r w:rsidRPr="000865B9">
        <w:rPr>
          <w:rFonts w:ascii="Arial" w:hAnsi="Arial" w:cs="Arial"/>
          <w:sz w:val="20"/>
          <w:szCs w:val="20"/>
        </w:rPr>
        <w:t>ДОГОВОР №</w:t>
      </w:r>
      <w:r w:rsidR="0091256D" w:rsidRPr="000865B9">
        <w:rPr>
          <w:rFonts w:ascii="Arial" w:hAnsi="Arial" w:cs="Arial"/>
          <w:sz w:val="20"/>
          <w:szCs w:val="20"/>
        </w:rPr>
        <w:t xml:space="preserve"> </w:t>
      </w:r>
      <w:r w:rsidR="00540CD8" w:rsidRPr="00540CD8">
        <w:rPr>
          <w:rFonts w:ascii="Arial" w:hAnsi="Arial" w:cs="Arial"/>
          <w:sz w:val="20"/>
          <w:szCs w:val="20"/>
        </w:rPr>
        <w:t>_</w:t>
      </w:r>
      <w:r w:rsidR="00540CD8" w:rsidRPr="00E1037C">
        <w:rPr>
          <w:rFonts w:ascii="Arial" w:hAnsi="Arial" w:cs="Arial"/>
          <w:sz w:val="20"/>
          <w:szCs w:val="20"/>
        </w:rPr>
        <w:t>_____</w:t>
      </w:r>
    </w:p>
    <w:p w:rsidR="0069149D" w:rsidRPr="005D70F4" w:rsidRDefault="0069149D" w:rsidP="0069149D">
      <w:pPr>
        <w:pStyle w:val="a3"/>
        <w:rPr>
          <w:rFonts w:ascii="Arial" w:hAnsi="Arial" w:cs="Arial"/>
          <w:i/>
          <w:iCs/>
          <w:sz w:val="20"/>
          <w:szCs w:val="20"/>
        </w:rPr>
      </w:pPr>
      <w:r w:rsidRPr="005D70F4">
        <w:rPr>
          <w:rFonts w:ascii="Arial" w:hAnsi="Arial" w:cs="Arial"/>
          <w:i/>
          <w:iCs/>
          <w:sz w:val="20"/>
          <w:szCs w:val="20"/>
        </w:rPr>
        <w:t>поставки</w:t>
      </w:r>
    </w:p>
    <w:p w:rsidR="0069149D" w:rsidRPr="005D70F4" w:rsidRDefault="0069149D" w:rsidP="0069149D">
      <w:pPr>
        <w:pStyle w:val="a3"/>
        <w:jc w:val="left"/>
        <w:rPr>
          <w:rFonts w:ascii="Arial" w:hAnsi="Arial" w:cs="Arial"/>
          <w:i/>
          <w:iCs/>
          <w:sz w:val="20"/>
          <w:szCs w:val="20"/>
        </w:rPr>
      </w:pPr>
      <w:r w:rsidRPr="005D70F4">
        <w:rPr>
          <w:rFonts w:ascii="Arial" w:hAnsi="Arial" w:cs="Arial"/>
          <w:i/>
          <w:iCs/>
          <w:sz w:val="20"/>
          <w:szCs w:val="20"/>
        </w:rPr>
        <w:t xml:space="preserve">                                                                               </w:t>
      </w:r>
    </w:p>
    <w:p w:rsidR="00E77232" w:rsidRPr="00207A4D" w:rsidRDefault="00E77232" w:rsidP="00E77232">
      <w:pPr>
        <w:jc w:val="both"/>
        <w:rPr>
          <w:rFonts w:ascii="Arial" w:hAnsi="Arial" w:cs="Arial"/>
          <w:b/>
          <w:bCs/>
          <w:i/>
          <w:iCs/>
          <w:sz w:val="20"/>
          <w:szCs w:val="20"/>
        </w:rPr>
      </w:pPr>
      <w:r w:rsidRPr="00E77232">
        <w:rPr>
          <w:rFonts w:ascii="Arial" w:hAnsi="Arial" w:cs="Arial"/>
          <w:b/>
          <w:bCs/>
          <w:i/>
          <w:iCs/>
          <w:sz w:val="20"/>
          <w:szCs w:val="20"/>
        </w:rPr>
        <w:t xml:space="preserve">г. Петрозаводск </w:t>
      </w:r>
      <w:r w:rsidRPr="00E77232">
        <w:rPr>
          <w:rFonts w:ascii="Arial" w:hAnsi="Arial" w:cs="Arial"/>
          <w:b/>
          <w:bCs/>
          <w:i/>
          <w:iCs/>
          <w:sz w:val="20"/>
          <w:szCs w:val="20"/>
        </w:rPr>
        <w:tab/>
      </w:r>
      <w:r w:rsidRPr="00E77232">
        <w:rPr>
          <w:rFonts w:ascii="Arial" w:hAnsi="Arial" w:cs="Arial"/>
          <w:b/>
          <w:bCs/>
          <w:i/>
          <w:iCs/>
          <w:sz w:val="20"/>
          <w:szCs w:val="20"/>
        </w:rPr>
        <w:tab/>
      </w:r>
      <w:r w:rsidRPr="00E77232">
        <w:rPr>
          <w:rFonts w:ascii="Arial" w:hAnsi="Arial" w:cs="Arial"/>
          <w:b/>
          <w:bCs/>
          <w:i/>
          <w:iCs/>
          <w:sz w:val="20"/>
          <w:szCs w:val="20"/>
        </w:rPr>
        <w:tab/>
      </w:r>
      <w:r w:rsidRPr="00E77232">
        <w:rPr>
          <w:rFonts w:ascii="Arial" w:hAnsi="Arial" w:cs="Arial"/>
          <w:b/>
          <w:bCs/>
          <w:i/>
          <w:iCs/>
          <w:sz w:val="20"/>
          <w:szCs w:val="20"/>
        </w:rPr>
        <w:tab/>
      </w:r>
      <w:r w:rsidRPr="00E77232">
        <w:rPr>
          <w:rFonts w:ascii="Arial" w:hAnsi="Arial" w:cs="Arial"/>
          <w:b/>
          <w:bCs/>
          <w:i/>
          <w:iCs/>
          <w:sz w:val="20"/>
          <w:szCs w:val="20"/>
        </w:rPr>
        <w:tab/>
      </w:r>
      <w:r w:rsidRPr="00E77232">
        <w:rPr>
          <w:rFonts w:ascii="Arial" w:hAnsi="Arial" w:cs="Arial"/>
          <w:b/>
          <w:bCs/>
          <w:i/>
          <w:iCs/>
          <w:sz w:val="20"/>
          <w:szCs w:val="20"/>
        </w:rPr>
        <w:tab/>
      </w:r>
      <w:r w:rsidR="00D55A02">
        <w:rPr>
          <w:rFonts w:ascii="Arial" w:hAnsi="Arial" w:cs="Arial"/>
          <w:b/>
          <w:bCs/>
          <w:i/>
          <w:iCs/>
          <w:sz w:val="20"/>
          <w:szCs w:val="20"/>
        </w:rPr>
        <w:t xml:space="preserve">   </w:t>
      </w:r>
      <w:r w:rsidR="00540CD8">
        <w:rPr>
          <w:rFonts w:ascii="Arial" w:hAnsi="Arial" w:cs="Arial"/>
          <w:b/>
          <w:bCs/>
          <w:i/>
          <w:iCs/>
          <w:sz w:val="20"/>
          <w:szCs w:val="20"/>
        </w:rPr>
        <w:t xml:space="preserve">                </w:t>
      </w:r>
      <w:r w:rsidR="00BB3808">
        <w:rPr>
          <w:rFonts w:ascii="Arial" w:hAnsi="Arial" w:cs="Arial"/>
          <w:b/>
          <w:bCs/>
          <w:i/>
          <w:iCs/>
          <w:sz w:val="20"/>
          <w:szCs w:val="20"/>
        </w:rPr>
        <w:t>«</w:t>
      </w:r>
      <w:r w:rsidR="00540CD8" w:rsidRPr="00540CD8">
        <w:rPr>
          <w:rFonts w:ascii="Arial" w:hAnsi="Arial" w:cs="Arial"/>
          <w:b/>
          <w:bCs/>
          <w:i/>
          <w:iCs/>
          <w:sz w:val="20"/>
          <w:szCs w:val="20"/>
        </w:rPr>
        <w:t>__</w:t>
      </w:r>
      <w:r w:rsidR="001160FE">
        <w:rPr>
          <w:rFonts w:ascii="Arial" w:hAnsi="Arial" w:cs="Arial"/>
          <w:b/>
          <w:bCs/>
          <w:i/>
          <w:iCs/>
          <w:sz w:val="20"/>
          <w:szCs w:val="20"/>
        </w:rPr>
        <w:t>»</w:t>
      </w:r>
      <w:r w:rsidR="00540CD8" w:rsidRPr="00540CD8">
        <w:rPr>
          <w:rFonts w:ascii="Arial" w:hAnsi="Arial" w:cs="Arial"/>
          <w:b/>
          <w:bCs/>
          <w:i/>
          <w:iCs/>
          <w:sz w:val="20"/>
          <w:szCs w:val="20"/>
        </w:rPr>
        <w:t>___</w:t>
      </w:r>
      <w:r w:rsidR="00437F75">
        <w:rPr>
          <w:rFonts w:ascii="Arial" w:hAnsi="Arial" w:cs="Arial"/>
          <w:b/>
          <w:bCs/>
          <w:i/>
          <w:iCs/>
          <w:sz w:val="20"/>
          <w:szCs w:val="20"/>
        </w:rPr>
        <w:t xml:space="preserve"> </w:t>
      </w:r>
      <w:r w:rsidR="00540CD8" w:rsidRPr="00540CD8">
        <w:rPr>
          <w:rFonts w:ascii="Arial" w:hAnsi="Arial" w:cs="Arial"/>
          <w:b/>
          <w:bCs/>
          <w:i/>
          <w:iCs/>
          <w:sz w:val="20"/>
          <w:szCs w:val="20"/>
        </w:rPr>
        <w:t>______</w:t>
      </w:r>
      <w:r w:rsidR="00F34109">
        <w:rPr>
          <w:rFonts w:ascii="Arial" w:hAnsi="Arial" w:cs="Arial"/>
          <w:b/>
          <w:bCs/>
          <w:i/>
          <w:iCs/>
          <w:sz w:val="20"/>
          <w:szCs w:val="20"/>
        </w:rPr>
        <w:t xml:space="preserve"> </w:t>
      </w:r>
      <w:r w:rsidRPr="00E77232">
        <w:rPr>
          <w:rFonts w:ascii="Arial" w:hAnsi="Arial" w:cs="Arial"/>
          <w:b/>
          <w:bCs/>
          <w:i/>
          <w:iCs/>
          <w:sz w:val="20"/>
          <w:szCs w:val="20"/>
        </w:rPr>
        <w:t>201</w:t>
      </w:r>
      <w:r w:rsidR="00E1037C">
        <w:rPr>
          <w:rFonts w:ascii="Arial" w:hAnsi="Arial" w:cs="Arial"/>
          <w:b/>
          <w:bCs/>
          <w:i/>
          <w:iCs/>
          <w:sz w:val="20"/>
          <w:szCs w:val="20"/>
        </w:rPr>
        <w:t>8</w:t>
      </w:r>
      <w:r w:rsidRPr="00E77232">
        <w:rPr>
          <w:rFonts w:ascii="Arial" w:hAnsi="Arial" w:cs="Arial"/>
          <w:b/>
          <w:bCs/>
          <w:i/>
          <w:iCs/>
          <w:sz w:val="20"/>
          <w:szCs w:val="20"/>
        </w:rPr>
        <w:t xml:space="preserve">  года</w:t>
      </w:r>
    </w:p>
    <w:p w:rsidR="00E77232" w:rsidRPr="00365F7E" w:rsidRDefault="00E77232" w:rsidP="00E77232">
      <w:pPr>
        <w:jc w:val="both"/>
        <w:rPr>
          <w:rFonts w:ascii="Arial" w:hAnsi="Arial" w:cs="Arial"/>
          <w:sz w:val="20"/>
          <w:szCs w:val="20"/>
        </w:rPr>
      </w:pPr>
      <w:r w:rsidRPr="00E77232">
        <w:rPr>
          <w:rFonts w:ascii="Arial" w:hAnsi="Arial" w:cs="Arial"/>
          <w:sz w:val="20"/>
          <w:szCs w:val="20"/>
        </w:rPr>
        <w:tab/>
      </w:r>
    </w:p>
    <w:p w:rsidR="00F34109" w:rsidRPr="00F34109" w:rsidRDefault="00540CD8" w:rsidP="00F34109">
      <w:pPr>
        <w:spacing w:before="240"/>
        <w:ind w:firstLine="720"/>
        <w:jc w:val="both"/>
        <w:rPr>
          <w:rFonts w:ascii="Arial" w:hAnsi="Arial" w:cs="Arial"/>
          <w:color w:val="000000"/>
          <w:sz w:val="20"/>
          <w:szCs w:val="20"/>
        </w:rPr>
      </w:pPr>
      <w:r w:rsidRPr="00540CD8">
        <w:rPr>
          <w:rFonts w:ascii="Arial" w:eastAsiaTheme="minorHAnsi" w:hAnsi="Arial" w:cs="Arial"/>
          <w:b/>
          <w:bCs/>
          <w:color w:val="000000"/>
          <w:sz w:val="20"/>
          <w:szCs w:val="20"/>
          <w:lang w:eastAsia="en-US"/>
        </w:rPr>
        <w:t>__________________________________________</w:t>
      </w:r>
      <w:r>
        <w:rPr>
          <w:rFonts w:ascii="Arial" w:eastAsiaTheme="minorHAnsi" w:hAnsi="Arial" w:cs="Arial"/>
          <w:bCs/>
          <w:color w:val="000000"/>
          <w:sz w:val="20"/>
          <w:szCs w:val="20"/>
          <w:lang w:eastAsia="en-US"/>
        </w:rPr>
        <w:t>(</w:t>
      </w:r>
      <w:r w:rsidRPr="00540CD8">
        <w:rPr>
          <w:rFonts w:ascii="Arial" w:eastAsiaTheme="minorHAnsi" w:hAnsi="Arial" w:cs="Arial"/>
          <w:bCs/>
          <w:color w:val="000000"/>
          <w:sz w:val="20"/>
          <w:szCs w:val="20"/>
          <w:lang w:eastAsia="en-US"/>
        </w:rPr>
        <w:t>___________________</w:t>
      </w:r>
      <w:r w:rsidR="00F34109" w:rsidRPr="00F34109">
        <w:rPr>
          <w:rFonts w:ascii="Arial" w:eastAsiaTheme="minorHAnsi" w:hAnsi="Arial" w:cs="Arial"/>
          <w:bCs/>
          <w:color w:val="000000"/>
          <w:sz w:val="20"/>
          <w:szCs w:val="20"/>
          <w:lang w:eastAsia="en-US"/>
        </w:rPr>
        <w:t>)</w:t>
      </w:r>
      <w:r w:rsidR="00F34109" w:rsidRPr="00F34109">
        <w:rPr>
          <w:rFonts w:ascii="Arial" w:eastAsiaTheme="minorHAnsi" w:hAnsi="Arial" w:cs="Arial"/>
          <w:b/>
          <w:bCs/>
          <w:color w:val="000000"/>
          <w:sz w:val="20"/>
          <w:szCs w:val="20"/>
          <w:lang w:eastAsia="en-US"/>
        </w:rPr>
        <w:t xml:space="preserve"> </w:t>
      </w:r>
      <w:r w:rsidR="0091256D" w:rsidRPr="00F34109">
        <w:rPr>
          <w:rFonts w:ascii="Arial" w:hAnsi="Arial" w:cs="Arial"/>
          <w:color w:val="000000"/>
          <w:sz w:val="20"/>
          <w:szCs w:val="20"/>
        </w:rPr>
        <w:t xml:space="preserve">, </w:t>
      </w:r>
      <w:proofErr w:type="gramStart"/>
      <w:r w:rsidR="0091256D" w:rsidRPr="00F34109">
        <w:rPr>
          <w:rFonts w:ascii="Arial" w:hAnsi="Arial" w:cs="Arial"/>
          <w:color w:val="000000"/>
          <w:sz w:val="20"/>
          <w:szCs w:val="20"/>
        </w:rPr>
        <w:t>реквизиты</w:t>
      </w:r>
      <w:proofErr w:type="gramEnd"/>
      <w:r w:rsidR="0091256D" w:rsidRPr="00F34109">
        <w:rPr>
          <w:rFonts w:ascii="Arial" w:hAnsi="Arial" w:cs="Arial"/>
          <w:color w:val="000000"/>
          <w:sz w:val="20"/>
          <w:szCs w:val="20"/>
        </w:rPr>
        <w:t xml:space="preserve"> которого указаны в разделе «Реквизиты, печати и подписи уполномоченных лиц Сторон» настоящего Договора, именуемого в дальнейшем </w:t>
      </w:r>
      <w:r w:rsidR="0091256D" w:rsidRPr="00F34109">
        <w:rPr>
          <w:rFonts w:ascii="Arial" w:hAnsi="Arial" w:cs="Arial"/>
          <w:b/>
          <w:color w:val="000000"/>
          <w:sz w:val="20"/>
          <w:szCs w:val="20"/>
        </w:rPr>
        <w:t>«Поставщик»</w:t>
      </w:r>
      <w:r w:rsidR="0091256D" w:rsidRPr="00F34109">
        <w:rPr>
          <w:rFonts w:ascii="Arial" w:hAnsi="Arial" w:cs="Arial"/>
          <w:color w:val="000000"/>
          <w:sz w:val="20"/>
          <w:szCs w:val="20"/>
        </w:rPr>
        <w:t xml:space="preserve">, в лице </w:t>
      </w:r>
      <w:r w:rsidRPr="00540CD8">
        <w:rPr>
          <w:rFonts w:ascii="Arial" w:hAnsi="Arial" w:cs="Arial"/>
          <w:color w:val="000000"/>
          <w:sz w:val="20"/>
          <w:szCs w:val="20"/>
        </w:rPr>
        <w:t>_________________________________</w:t>
      </w:r>
      <w:r w:rsidR="00F34109" w:rsidRPr="00F34109">
        <w:rPr>
          <w:rFonts w:ascii="Arial" w:hAnsi="Arial" w:cs="Arial"/>
          <w:color w:val="000000"/>
          <w:sz w:val="20"/>
          <w:szCs w:val="20"/>
        </w:rPr>
        <w:t xml:space="preserve">, действующего на основании </w:t>
      </w:r>
      <w:r w:rsidRPr="00540CD8">
        <w:rPr>
          <w:rFonts w:ascii="Arial" w:hAnsi="Arial" w:cs="Arial"/>
          <w:color w:val="000000"/>
          <w:sz w:val="20"/>
          <w:szCs w:val="20"/>
        </w:rPr>
        <w:t>________________________</w:t>
      </w:r>
      <w:r w:rsidR="00F34109" w:rsidRPr="00F34109">
        <w:rPr>
          <w:rFonts w:ascii="Arial" w:hAnsi="Arial" w:cs="Arial"/>
          <w:color w:val="000000"/>
          <w:sz w:val="20"/>
          <w:szCs w:val="20"/>
        </w:rPr>
        <w:t xml:space="preserve">, с одной стороны, и </w:t>
      </w:r>
    </w:p>
    <w:p w:rsidR="0089720C" w:rsidRPr="00E77232" w:rsidRDefault="0089720C" w:rsidP="0089720C">
      <w:pPr>
        <w:spacing w:before="120"/>
        <w:ind w:firstLine="709"/>
        <w:jc w:val="both"/>
        <w:rPr>
          <w:rFonts w:ascii="Arial" w:hAnsi="Arial" w:cs="Arial"/>
          <w:sz w:val="20"/>
          <w:szCs w:val="20"/>
        </w:rPr>
      </w:pPr>
      <w:r>
        <w:rPr>
          <w:rFonts w:ascii="Arial" w:hAnsi="Arial" w:cs="Arial"/>
          <w:b/>
          <w:sz w:val="20"/>
          <w:szCs w:val="20"/>
        </w:rPr>
        <w:t>А</w:t>
      </w:r>
      <w:r w:rsidRPr="00E77232">
        <w:rPr>
          <w:rFonts w:ascii="Arial" w:hAnsi="Arial" w:cs="Arial"/>
          <w:b/>
          <w:sz w:val="20"/>
          <w:szCs w:val="20"/>
        </w:rPr>
        <w:t>кционерное общество «Петрозаводские коммунальные систем</w:t>
      </w:r>
      <w:proofErr w:type="gramStart"/>
      <w:r w:rsidRPr="00E77232">
        <w:rPr>
          <w:rFonts w:ascii="Arial" w:hAnsi="Arial" w:cs="Arial"/>
          <w:b/>
          <w:sz w:val="20"/>
          <w:szCs w:val="20"/>
        </w:rPr>
        <w:t>ы-</w:t>
      </w:r>
      <w:proofErr w:type="gramEnd"/>
      <w:r w:rsidRPr="00556B94">
        <w:rPr>
          <w:rFonts w:ascii="Arial" w:hAnsi="Arial" w:cs="Arial"/>
          <w:b/>
          <w:sz w:val="20"/>
          <w:szCs w:val="20"/>
        </w:rPr>
        <w:t xml:space="preserve"> </w:t>
      </w:r>
      <w:r>
        <w:rPr>
          <w:rFonts w:ascii="Arial" w:hAnsi="Arial" w:cs="Arial"/>
          <w:b/>
          <w:sz w:val="20"/>
          <w:szCs w:val="20"/>
        </w:rPr>
        <w:t>Тепловые сети</w:t>
      </w:r>
      <w:r w:rsidRPr="00E77232">
        <w:rPr>
          <w:rFonts w:ascii="Arial" w:hAnsi="Arial" w:cs="Arial"/>
          <w:b/>
          <w:sz w:val="20"/>
          <w:szCs w:val="20"/>
        </w:rPr>
        <w:t>»</w:t>
      </w:r>
      <w:r>
        <w:rPr>
          <w:rFonts w:ascii="Arial" w:hAnsi="Arial" w:cs="Arial"/>
          <w:sz w:val="20"/>
          <w:szCs w:val="20"/>
        </w:rPr>
        <w:t xml:space="preserve"> (АО «</w:t>
      </w:r>
      <w:proofErr w:type="spellStart"/>
      <w:r>
        <w:rPr>
          <w:rFonts w:ascii="Arial" w:hAnsi="Arial" w:cs="Arial"/>
          <w:sz w:val="20"/>
          <w:szCs w:val="20"/>
        </w:rPr>
        <w:t>ПКС-Тепловые</w:t>
      </w:r>
      <w:proofErr w:type="spellEnd"/>
      <w:r>
        <w:rPr>
          <w:rFonts w:ascii="Arial" w:hAnsi="Arial" w:cs="Arial"/>
          <w:sz w:val="20"/>
          <w:szCs w:val="20"/>
        </w:rPr>
        <w:t xml:space="preserve"> сети</w:t>
      </w:r>
      <w:r w:rsidRPr="00E77232">
        <w:rPr>
          <w:rFonts w:ascii="Arial" w:hAnsi="Arial" w:cs="Arial"/>
          <w:sz w:val="20"/>
          <w:szCs w:val="20"/>
        </w:rPr>
        <w:t xml:space="preserve">»), реквизиты которого указаны в разделе «Реквизиты, печати и подписи уполномоченных лиц Сторон» настоящего Договора, именуемое в дальнейшем </w:t>
      </w:r>
      <w:r w:rsidRPr="00E77232">
        <w:rPr>
          <w:rFonts w:ascii="Arial" w:hAnsi="Arial" w:cs="Arial"/>
          <w:b/>
          <w:sz w:val="20"/>
          <w:szCs w:val="20"/>
        </w:rPr>
        <w:t xml:space="preserve">«Покупатель», </w:t>
      </w:r>
      <w:r>
        <w:rPr>
          <w:rFonts w:ascii="Arial" w:hAnsi="Arial" w:cs="Arial"/>
          <w:sz w:val="20"/>
          <w:szCs w:val="20"/>
        </w:rPr>
        <w:t>в лице</w:t>
      </w:r>
      <w:r w:rsidRPr="00437F75">
        <w:rPr>
          <w:rFonts w:ascii="Arial" w:hAnsi="Arial" w:cs="Arial"/>
          <w:sz w:val="20"/>
          <w:szCs w:val="20"/>
        </w:rPr>
        <w:t xml:space="preserve"> </w:t>
      </w:r>
      <w:r w:rsidR="00CD3480" w:rsidRPr="00CD3480">
        <w:rPr>
          <w:rFonts w:ascii="Arial" w:hAnsi="Arial" w:cs="Arial"/>
          <w:sz w:val="20"/>
          <w:szCs w:val="20"/>
        </w:rPr>
        <w:t>____________________________________</w:t>
      </w:r>
      <w:r w:rsidRPr="00E77232">
        <w:rPr>
          <w:rFonts w:ascii="Arial" w:hAnsi="Arial" w:cs="Arial"/>
          <w:sz w:val="20"/>
          <w:szCs w:val="20"/>
        </w:rPr>
        <w:t xml:space="preserve">, действующего на основании </w:t>
      </w:r>
      <w:r w:rsidR="00CD3480" w:rsidRPr="00CD3480">
        <w:rPr>
          <w:rFonts w:ascii="Arial" w:hAnsi="Arial" w:cs="Arial"/>
          <w:sz w:val="20"/>
          <w:szCs w:val="20"/>
        </w:rPr>
        <w:t>________________________________</w:t>
      </w:r>
      <w:r w:rsidRPr="00485A54">
        <w:rPr>
          <w:rFonts w:ascii="Arial" w:hAnsi="Arial" w:cs="Arial"/>
          <w:sz w:val="20"/>
          <w:szCs w:val="20"/>
        </w:rPr>
        <w:t>,</w:t>
      </w:r>
      <w:r w:rsidRPr="00E77232">
        <w:rPr>
          <w:rFonts w:ascii="Arial" w:hAnsi="Arial" w:cs="Arial"/>
          <w:sz w:val="20"/>
          <w:szCs w:val="20"/>
        </w:rPr>
        <w:t xml:space="preserve">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0F5E06" w:rsidRPr="000F5E06" w:rsidRDefault="000F5E06" w:rsidP="000F5E06">
      <w:pPr>
        <w:ind w:firstLine="720"/>
        <w:jc w:val="both"/>
        <w:rPr>
          <w:rFonts w:ascii="Arial" w:hAnsi="Arial" w:cs="Arial"/>
          <w:color w:val="000000"/>
          <w:sz w:val="20"/>
          <w:szCs w:val="20"/>
        </w:rPr>
      </w:pPr>
    </w:p>
    <w:p w:rsidR="0069149D" w:rsidRPr="005D70F4" w:rsidRDefault="0069149D" w:rsidP="0069149D">
      <w:pPr>
        <w:jc w:val="both"/>
        <w:rPr>
          <w:rFonts w:ascii="Arial" w:hAnsi="Arial" w:cs="Arial"/>
          <w:color w:val="000000"/>
          <w:sz w:val="20"/>
          <w:szCs w:val="20"/>
        </w:rPr>
      </w:pPr>
    </w:p>
    <w:p w:rsidR="0069149D" w:rsidRPr="005D70F4" w:rsidRDefault="0069149D" w:rsidP="0069149D">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69149D" w:rsidRPr="005D70F4" w:rsidRDefault="0069149D" w:rsidP="0069149D">
      <w:pPr>
        <w:spacing w:before="120"/>
        <w:jc w:val="both"/>
        <w:outlineLvl w:val="1"/>
        <w:rPr>
          <w:rFonts w:ascii="Arial" w:hAnsi="Arial" w:cs="Arial"/>
          <w:b/>
          <w:sz w:val="20"/>
          <w:szCs w:val="20"/>
        </w:rPr>
      </w:pPr>
      <w:r w:rsidRPr="005D70F4">
        <w:rPr>
          <w:rFonts w:ascii="Arial" w:hAnsi="Arial" w:cs="Arial"/>
          <w:sz w:val="20"/>
          <w:szCs w:val="20"/>
        </w:rPr>
        <w:t xml:space="preserve">1.1. </w:t>
      </w:r>
      <w:r w:rsidR="00A94393">
        <w:rPr>
          <w:rFonts w:ascii="Arial" w:hAnsi="Arial" w:cs="Arial"/>
          <w:sz w:val="20"/>
          <w:szCs w:val="20"/>
        </w:rPr>
        <w:t xml:space="preserve">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автозапчасти к автомобилям (далее по тексту договора «Товар»). Поставка Товара осуществляется партиями на основании заявок Покупателя и в соответствии </w:t>
      </w:r>
      <w:r w:rsidR="0078466A">
        <w:rPr>
          <w:rFonts w:ascii="Arial" w:hAnsi="Arial" w:cs="Arial"/>
          <w:sz w:val="20"/>
          <w:szCs w:val="20"/>
        </w:rPr>
        <w:t xml:space="preserve">подписанными сторонами Приложениями </w:t>
      </w:r>
      <w:r w:rsidR="00C470A7" w:rsidRPr="00C470A7">
        <w:rPr>
          <w:rFonts w:ascii="Arial" w:hAnsi="Arial" w:cs="Arial"/>
          <w:sz w:val="20"/>
          <w:szCs w:val="20"/>
        </w:rPr>
        <w:t xml:space="preserve"> (</w:t>
      </w:r>
      <w:r w:rsidR="00C470A7">
        <w:rPr>
          <w:rFonts w:ascii="Arial" w:hAnsi="Arial" w:cs="Arial"/>
          <w:sz w:val="20"/>
          <w:szCs w:val="20"/>
        </w:rPr>
        <w:t>Спецификациями)</w:t>
      </w:r>
      <w:r w:rsidR="00A94393">
        <w:rPr>
          <w:rFonts w:ascii="Arial" w:hAnsi="Arial" w:cs="Arial"/>
          <w:sz w:val="20"/>
          <w:szCs w:val="20"/>
        </w:rPr>
        <w:t>, в которых указываются наименование Товара, количество, иные признаки, позволяющие идентиф</w:t>
      </w:r>
      <w:r w:rsidR="003E5F48">
        <w:rPr>
          <w:rFonts w:ascii="Arial" w:hAnsi="Arial" w:cs="Arial"/>
          <w:sz w:val="20"/>
          <w:szCs w:val="20"/>
        </w:rPr>
        <w:t>ицировать Товар</w:t>
      </w:r>
      <w:r w:rsidR="00A94393">
        <w:rPr>
          <w:rFonts w:ascii="Arial" w:hAnsi="Arial" w:cs="Arial"/>
          <w:sz w:val="20"/>
          <w:szCs w:val="20"/>
        </w:rPr>
        <w:t xml:space="preserve">, цена за единицу Товара, условия поставки Товара, а также иные </w:t>
      </w:r>
      <w:r w:rsidR="003E5F48">
        <w:rPr>
          <w:rFonts w:ascii="Arial" w:hAnsi="Arial" w:cs="Arial"/>
          <w:sz w:val="20"/>
          <w:szCs w:val="20"/>
        </w:rPr>
        <w:t>существенные условия поставки. Приложения</w:t>
      </w:r>
      <w:r w:rsidR="00A94393">
        <w:rPr>
          <w:rFonts w:ascii="Arial" w:hAnsi="Arial" w:cs="Arial"/>
          <w:sz w:val="20"/>
          <w:szCs w:val="20"/>
        </w:rPr>
        <w:t xml:space="preserve"> оформляются сторонами по форме согласно Приложению № 2 к Договору.</w:t>
      </w:r>
    </w:p>
    <w:p w:rsidR="0069149D" w:rsidRDefault="00A94393" w:rsidP="0069149D">
      <w:pPr>
        <w:spacing w:before="120"/>
        <w:jc w:val="both"/>
        <w:outlineLvl w:val="1"/>
        <w:rPr>
          <w:rFonts w:ascii="Arial" w:hAnsi="Arial" w:cs="Arial"/>
          <w:sz w:val="20"/>
          <w:szCs w:val="20"/>
        </w:rPr>
      </w:pPr>
      <w:r>
        <w:rPr>
          <w:rFonts w:ascii="Arial" w:hAnsi="Arial" w:cs="Arial"/>
          <w:sz w:val="20"/>
          <w:szCs w:val="20"/>
        </w:rPr>
        <w:t>1.2.</w:t>
      </w:r>
      <w:r w:rsidR="00972DD0">
        <w:rPr>
          <w:rFonts w:ascii="Arial" w:hAnsi="Arial" w:cs="Arial"/>
          <w:sz w:val="20"/>
          <w:szCs w:val="20"/>
        </w:rPr>
        <w:t xml:space="preserve">Заявка </w:t>
      </w:r>
      <w:proofErr w:type="gramStart"/>
      <w:r w:rsidR="00972DD0">
        <w:rPr>
          <w:rFonts w:ascii="Arial" w:hAnsi="Arial" w:cs="Arial"/>
          <w:sz w:val="20"/>
          <w:szCs w:val="20"/>
        </w:rPr>
        <w:t>передается</w:t>
      </w:r>
      <w:proofErr w:type="gramEnd"/>
      <w:r>
        <w:rPr>
          <w:rFonts w:ascii="Arial" w:hAnsi="Arial" w:cs="Arial"/>
          <w:sz w:val="20"/>
          <w:szCs w:val="20"/>
        </w:rPr>
        <w:t>/</w:t>
      </w:r>
      <w:r w:rsidR="00972DD0">
        <w:rPr>
          <w:rFonts w:ascii="Arial" w:hAnsi="Arial" w:cs="Arial"/>
          <w:sz w:val="20"/>
          <w:szCs w:val="20"/>
        </w:rPr>
        <w:t xml:space="preserve">направляется </w:t>
      </w:r>
      <w:r>
        <w:rPr>
          <w:rFonts w:ascii="Arial" w:hAnsi="Arial" w:cs="Arial"/>
          <w:sz w:val="20"/>
          <w:szCs w:val="20"/>
        </w:rPr>
        <w:t xml:space="preserve">Покупателем в </w:t>
      </w:r>
      <w:r w:rsidR="00972DD0">
        <w:rPr>
          <w:rFonts w:ascii="Arial" w:hAnsi="Arial" w:cs="Arial"/>
          <w:sz w:val="20"/>
          <w:szCs w:val="20"/>
        </w:rPr>
        <w:t xml:space="preserve">письменной </w:t>
      </w:r>
      <w:r>
        <w:rPr>
          <w:rFonts w:ascii="Arial" w:hAnsi="Arial" w:cs="Arial"/>
          <w:sz w:val="20"/>
          <w:szCs w:val="20"/>
        </w:rPr>
        <w:t>форме  в т.ч. посредством факса/электронной почты.</w:t>
      </w:r>
    </w:p>
    <w:p w:rsidR="00A94393" w:rsidDel="00D87C6D" w:rsidRDefault="00A94393" w:rsidP="00A94393">
      <w:pPr>
        <w:tabs>
          <w:tab w:val="left" w:pos="426"/>
        </w:tabs>
        <w:ind w:left="28" w:firstLine="28"/>
        <w:jc w:val="both"/>
        <w:rPr>
          <w:del w:id="0" w:author="PCS\r.turkov (WST-LEN-020)" w:date="2016-12-01T13:21:00Z"/>
          <w:rFonts w:ascii="Arial" w:hAnsi="Arial" w:cs="Arial"/>
          <w:sz w:val="20"/>
          <w:szCs w:val="20"/>
        </w:rPr>
      </w:pPr>
      <w:r>
        <w:rPr>
          <w:rFonts w:ascii="Arial" w:hAnsi="Arial" w:cs="Arial"/>
          <w:sz w:val="20"/>
          <w:szCs w:val="20"/>
        </w:rPr>
        <w:t xml:space="preserve">1.3. Поставщик согласовывает </w:t>
      </w:r>
      <w:r w:rsidR="00972DD0">
        <w:rPr>
          <w:rFonts w:ascii="Arial" w:hAnsi="Arial" w:cs="Arial"/>
          <w:sz w:val="20"/>
          <w:szCs w:val="20"/>
        </w:rPr>
        <w:t xml:space="preserve">Заявку </w:t>
      </w:r>
      <w:r>
        <w:rPr>
          <w:rFonts w:ascii="Arial" w:hAnsi="Arial" w:cs="Arial"/>
          <w:sz w:val="20"/>
          <w:szCs w:val="20"/>
        </w:rPr>
        <w:t xml:space="preserve">Покупателя посредством факса/электронной почты в течение 24 часов с момента его получения. Если  Поставщик в указанный срок не   направил Покупателю в письменной форме согласия/замечания и/или отказа от </w:t>
      </w:r>
      <w:r w:rsidR="00972DD0">
        <w:rPr>
          <w:rFonts w:ascii="Arial" w:hAnsi="Arial" w:cs="Arial"/>
          <w:sz w:val="20"/>
          <w:szCs w:val="20"/>
        </w:rPr>
        <w:t xml:space="preserve">её </w:t>
      </w:r>
      <w:r>
        <w:rPr>
          <w:rFonts w:ascii="Arial" w:hAnsi="Arial" w:cs="Arial"/>
          <w:sz w:val="20"/>
          <w:szCs w:val="20"/>
        </w:rPr>
        <w:t xml:space="preserve">исполнения,  </w:t>
      </w:r>
      <w:r w:rsidR="00972DD0">
        <w:rPr>
          <w:rFonts w:ascii="Arial" w:hAnsi="Arial" w:cs="Arial"/>
          <w:sz w:val="20"/>
          <w:szCs w:val="20"/>
        </w:rPr>
        <w:t xml:space="preserve">Заявка </w:t>
      </w:r>
      <w:r>
        <w:rPr>
          <w:rFonts w:ascii="Arial" w:hAnsi="Arial" w:cs="Arial"/>
          <w:sz w:val="20"/>
          <w:szCs w:val="20"/>
        </w:rPr>
        <w:t xml:space="preserve">Покупателя считается </w:t>
      </w:r>
      <w:r w:rsidR="00972DD0">
        <w:rPr>
          <w:rFonts w:ascii="Arial" w:hAnsi="Arial" w:cs="Arial"/>
          <w:sz w:val="20"/>
          <w:szCs w:val="20"/>
        </w:rPr>
        <w:t xml:space="preserve">согласованной </w:t>
      </w:r>
      <w:r>
        <w:rPr>
          <w:rFonts w:ascii="Arial" w:hAnsi="Arial" w:cs="Arial"/>
          <w:sz w:val="20"/>
          <w:szCs w:val="20"/>
        </w:rPr>
        <w:t xml:space="preserve">и </w:t>
      </w:r>
      <w:r w:rsidR="00972DD0">
        <w:rPr>
          <w:rFonts w:ascii="Arial" w:hAnsi="Arial" w:cs="Arial"/>
          <w:sz w:val="20"/>
          <w:szCs w:val="20"/>
        </w:rPr>
        <w:t xml:space="preserve">утвержденной </w:t>
      </w:r>
      <w:r>
        <w:rPr>
          <w:rFonts w:ascii="Arial" w:hAnsi="Arial" w:cs="Arial"/>
          <w:sz w:val="20"/>
          <w:szCs w:val="20"/>
        </w:rPr>
        <w:t xml:space="preserve">сторонами и </w:t>
      </w:r>
      <w:r w:rsidR="00972DD0">
        <w:rPr>
          <w:rFonts w:ascii="Arial" w:hAnsi="Arial" w:cs="Arial"/>
          <w:sz w:val="20"/>
          <w:szCs w:val="20"/>
        </w:rPr>
        <w:t xml:space="preserve">принятой </w:t>
      </w:r>
      <w:r>
        <w:rPr>
          <w:rFonts w:ascii="Arial" w:hAnsi="Arial" w:cs="Arial"/>
          <w:sz w:val="20"/>
          <w:szCs w:val="20"/>
        </w:rPr>
        <w:t>к обязательному исполнению Поставщиком</w:t>
      </w:r>
      <w:del w:id="1" w:author="PCS\r.turkov (WST-LEN-020)" w:date="2016-12-01T13:21:00Z">
        <w:r w:rsidDel="00D87C6D">
          <w:rPr>
            <w:rFonts w:ascii="Arial" w:hAnsi="Arial" w:cs="Arial"/>
            <w:sz w:val="20"/>
            <w:szCs w:val="20"/>
          </w:rPr>
          <w:delText>.</w:delText>
        </w:r>
      </w:del>
    </w:p>
    <w:p w:rsidR="00A94393" w:rsidRPr="00612B39" w:rsidRDefault="00A94393" w:rsidP="00D87C6D">
      <w:pPr>
        <w:tabs>
          <w:tab w:val="left" w:pos="426"/>
        </w:tabs>
        <w:jc w:val="both"/>
        <w:rPr>
          <w:rFonts w:ascii="Arial" w:hAnsi="Arial" w:cs="Arial"/>
          <w:b/>
          <w:color w:val="FF0000"/>
          <w:sz w:val="20"/>
          <w:szCs w:val="20"/>
        </w:rPr>
      </w:pPr>
    </w:p>
    <w:p w:rsidR="0069149D" w:rsidRPr="005D70F4" w:rsidRDefault="0069149D" w:rsidP="0069149D">
      <w:pPr>
        <w:jc w:val="center"/>
        <w:rPr>
          <w:rFonts w:ascii="Arial" w:hAnsi="Arial" w:cs="Arial"/>
          <w:b/>
          <w:sz w:val="20"/>
          <w:szCs w:val="20"/>
        </w:rPr>
      </w:pPr>
    </w:p>
    <w:p w:rsidR="00AD6D7F" w:rsidRPr="005D70F4" w:rsidRDefault="00AD6D7F" w:rsidP="00AD6D7F">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AD6D7F" w:rsidRPr="005D70F4" w:rsidRDefault="00AD6D7F" w:rsidP="00AD6D7F">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2.1.1. </w:t>
      </w:r>
      <w:r>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2.1.2. </w:t>
      </w:r>
      <w:r>
        <w:rPr>
          <w:rFonts w:ascii="Arial" w:hAnsi="Arial" w:cs="Arial"/>
          <w:sz w:val="20"/>
          <w:szCs w:val="20"/>
        </w:rPr>
        <w:t>О</w:t>
      </w:r>
      <w:r w:rsidRPr="005D70F4">
        <w:rPr>
          <w:rFonts w:ascii="Arial" w:hAnsi="Arial" w:cs="Arial"/>
          <w:sz w:val="20"/>
          <w:szCs w:val="20"/>
        </w:rPr>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w:t>
      </w:r>
      <w:r>
        <w:rPr>
          <w:rFonts w:ascii="Arial" w:hAnsi="Arial" w:cs="Arial"/>
          <w:sz w:val="20"/>
          <w:szCs w:val="20"/>
        </w:rPr>
        <w:t xml:space="preserve">соответствующим </w:t>
      </w:r>
      <w:r w:rsidRPr="005D70F4">
        <w:rPr>
          <w:rFonts w:ascii="Arial" w:hAnsi="Arial" w:cs="Arial"/>
          <w:sz w:val="20"/>
          <w:szCs w:val="20"/>
        </w:rPr>
        <w:t xml:space="preserve"> Приложени</w:t>
      </w:r>
      <w:r>
        <w:rPr>
          <w:rFonts w:ascii="Arial" w:hAnsi="Arial" w:cs="Arial"/>
          <w:sz w:val="20"/>
          <w:szCs w:val="20"/>
        </w:rPr>
        <w:t>ем</w:t>
      </w:r>
      <w:r w:rsidRPr="005D70F4">
        <w:rPr>
          <w:rFonts w:ascii="Arial" w:hAnsi="Arial" w:cs="Arial"/>
          <w:sz w:val="20"/>
          <w:szCs w:val="20"/>
        </w:rPr>
        <w:t>;</w:t>
      </w:r>
    </w:p>
    <w:p w:rsidR="00AD6D7F"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2.1.3. </w:t>
      </w:r>
      <w:r>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Pr="00F532EC">
        <w:rPr>
          <w:rFonts w:ascii="Helv" w:hAnsi="Helv" w:cs="Helv"/>
          <w:color w:val="000000"/>
          <w:sz w:val="20"/>
          <w:szCs w:val="20"/>
        </w:rPr>
        <w:t>ящий</w:t>
      </w:r>
      <w:r>
        <w:rPr>
          <w:rFonts w:ascii="Calibri" w:hAnsi="Calibri" w:cs="Helv"/>
          <w:color w:val="000000"/>
          <w:sz w:val="20"/>
          <w:szCs w:val="20"/>
        </w:rPr>
        <w:t>;</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2.1.4. </w:t>
      </w:r>
      <w:r>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2.1.5. </w:t>
      </w:r>
      <w:r>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AD6D7F" w:rsidRPr="00AF63CB" w:rsidRDefault="00AD6D7F" w:rsidP="00AD6D7F">
      <w:pPr>
        <w:jc w:val="both"/>
        <w:outlineLvl w:val="2"/>
        <w:rPr>
          <w:rFonts w:ascii="Arial" w:hAnsi="Arial" w:cs="Arial"/>
          <w:sz w:val="20"/>
          <w:szCs w:val="20"/>
        </w:rPr>
      </w:pPr>
      <w:r w:rsidRPr="005D70F4">
        <w:rPr>
          <w:rFonts w:ascii="Arial" w:hAnsi="Arial" w:cs="Arial"/>
          <w:sz w:val="20"/>
          <w:szCs w:val="20"/>
        </w:rPr>
        <w:t xml:space="preserve">2.1.6. </w:t>
      </w:r>
      <w:r>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 xml:space="preserve">оки счет-фактуру на внесенную </w:t>
      </w:r>
      <w:r w:rsidRPr="00AF63CB">
        <w:rPr>
          <w:rFonts w:ascii="Arial" w:hAnsi="Arial" w:cs="Arial"/>
          <w:sz w:val="20"/>
          <w:szCs w:val="20"/>
        </w:rPr>
        <w:lastRenderedPageBreak/>
        <w:t>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D87C6D" w:rsidRPr="00D87C6D" w:rsidRDefault="00AD6D7F" w:rsidP="00AD6D7F">
      <w:pPr>
        <w:spacing w:before="120"/>
        <w:jc w:val="both"/>
        <w:outlineLvl w:val="1"/>
        <w:rPr>
          <w:ins w:id="2" w:author="PCS\r.turkov (WST-LEN-020)" w:date="2016-12-01T13:23:00Z"/>
          <w:rFonts w:ascii="Arial" w:hAnsi="Arial" w:cs="Arial"/>
          <w:sz w:val="20"/>
          <w:szCs w:val="20"/>
        </w:rPr>
      </w:pPr>
      <w:r w:rsidRPr="005D70F4">
        <w:rPr>
          <w:rFonts w:ascii="Arial" w:hAnsi="Arial" w:cs="Arial"/>
          <w:sz w:val="20"/>
          <w:szCs w:val="20"/>
        </w:rPr>
        <w:t xml:space="preserve">2.1.7. </w:t>
      </w:r>
      <w:r>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w:t>
      </w:r>
    </w:p>
    <w:p w:rsidR="00AD6D7F" w:rsidRPr="005D70F4" w:rsidRDefault="00AD6D7F" w:rsidP="00AD6D7F">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2.2.1. </w:t>
      </w:r>
      <w:r>
        <w:rPr>
          <w:rFonts w:ascii="Arial" w:hAnsi="Arial" w:cs="Arial"/>
          <w:sz w:val="20"/>
          <w:szCs w:val="20"/>
        </w:rPr>
        <w:t>Т</w:t>
      </w:r>
      <w:r w:rsidRPr="005D70F4">
        <w:rPr>
          <w:rFonts w:ascii="Arial" w:hAnsi="Arial" w:cs="Arial"/>
          <w:sz w:val="20"/>
          <w:szCs w:val="20"/>
        </w:rPr>
        <w:t>ребовать оплату за переданный Товар;</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2.2.2. </w:t>
      </w:r>
      <w:r>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w:t>
      </w:r>
      <w:r>
        <w:rPr>
          <w:rFonts w:ascii="Arial" w:hAnsi="Arial" w:cs="Arial"/>
          <w:sz w:val="20"/>
          <w:szCs w:val="20"/>
        </w:rPr>
        <w:t xml:space="preserve">товарной накладной, </w:t>
      </w:r>
      <w:r w:rsidRPr="005D70F4">
        <w:rPr>
          <w:rFonts w:ascii="Arial" w:hAnsi="Arial" w:cs="Arial"/>
          <w:sz w:val="20"/>
          <w:szCs w:val="20"/>
        </w:rPr>
        <w:t>требовать представления от Покупателя письменных возражений в сроки</w:t>
      </w:r>
      <w:r>
        <w:rPr>
          <w:rFonts w:ascii="Arial" w:hAnsi="Arial" w:cs="Arial"/>
          <w:sz w:val="20"/>
          <w:szCs w:val="20"/>
        </w:rPr>
        <w:t>,</w:t>
      </w:r>
      <w:r w:rsidRPr="005D70F4">
        <w:rPr>
          <w:rFonts w:ascii="Arial" w:hAnsi="Arial" w:cs="Arial"/>
          <w:sz w:val="20"/>
          <w:szCs w:val="20"/>
        </w:rPr>
        <w:t xml:space="preserve"> указанные в Разделе 5 Договора.</w:t>
      </w:r>
    </w:p>
    <w:p w:rsidR="00AD6D7F" w:rsidRPr="005D70F4" w:rsidRDefault="00AD6D7F" w:rsidP="00AD6D7F">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2.3.1. </w:t>
      </w:r>
      <w:r>
        <w:rPr>
          <w:rFonts w:ascii="Arial" w:hAnsi="Arial" w:cs="Arial"/>
          <w:sz w:val="20"/>
          <w:szCs w:val="20"/>
        </w:rPr>
        <w:t>П</w:t>
      </w:r>
      <w:r w:rsidRPr="005D70F4">
        <w:rPr>
          <w:rFonts w:ascii="Arial" w:hAnsi="Arial" w:cs="Arial"/>
          <w:sz w:val="20"/>
          <w:szCs w:val="20"/>
        </w:rPr>
        <w:t>ринять в собственность Товар, либо отказаться от принятия Товара письменно в течение срока, установленного для подписания Акта приема-передачи,</w:t>
      </w:r>
      <w:r>
        <w:rPr>
          <w:rFonts w:ascii="Arial" w:hAnsi="Arial" w:cs="Arial"/>
          <w:sz w:val="20"/>
          <w:szCs w:val="20"/>
        </w:rPr>
        <w:t xml:space="preserve"> товарной накладной, </w:t>
      </w:r>
      <w:r w:rsidRPr="005D70F4">
        <w:rPr>
          <w:rFonts w:ascii="Arial" w:hAnsi="Arial" w:cs="Arial"/>
          <w:sz w:val="20"/>
          <w:szCs w:val="20"/>
        </w:rPr>
        <w:t xml:space="preserve"> указав мотив отказа; </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2.3.2. </w:t>
      </w:r>
      <w:r>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2.3.3. </w:t>
      </w:r>
      <w:r>
        <w:rPr>
          <w:rFonts w:ascii="Arial" w:hAnsi="Arial" w:cs="Arial"/>
          <w:sz w:val="20"/>
          <w:szCs w:val="20"/>
        </w:rPr>
        <w:t>П</w:t>
      </w:r>
      <w:r w:rsidRPr="005D70F4">
        <w:rPr>
          <w:rFonts w:ascii="Arial" w:hAnsi="Arial" w:cs="Arial"/>
          <w:sz w:val="20"/>
          <w:szCs w:val="20"/>
        </w:rPr>
        <w:t xml:space="preserve">одписать Акт приема-передачи, </w:t>
      </w:r>
      <w:r>
        <w:rPr>
          <w:rFonts w:ascii="Arial" w:hAnsi="Arial" w:cs="Arial"/>
          <w:sz w:val="20"/>
          <w:szCs w:val="20"/>
        </w:rPr>
        <w:t xml:space="preserve">товарную накладную, </w:t>
      </w:r>
      <w:r w:rsidRPr="005D70F4">
        <w:rPr>
          <w:rFonts w:ascii="Arial" w:hAnsi="Arial" w:cs="Arial"/>
          <w:sz w:val="20"/>
          <w:szCs w:val="20"/>
        </w:rPr>
        <w:t>либо предоставить мотивированное возражение об отказе от подписания в сроки, установленные в Разделе 5 Договора.</w:t>
      </w:r>
    </w:p>
    <w:p w:rsidR="00AD6D7F" w:rsidRPr="005D70F4" w:rsidRDefault="00AD6D7F" w:rsidP="00AD6D7F">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2.4.1. </w:t>
      </w:r>
      <w:r>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2.4.2. </w:t>
      </w:r>
      <w:r>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AD6D7F" w:rsidRPr="005D70F4" w:rsidRDefault="00AD6D7F" w:rsidP="00AD6D7F">
      <w:pPr>
        <w:spacing w:before="120"/>
        <w:jc w:val="both"/>
        <w:outlineLvl w:val="2"/>
        <w:rPr>
          <w:rFonts w:ascii="Arial" w:hAnsi="Arial" w:cs="Arial"/>
          <w:sz w:val="20"/>
          <w:szCs w:val="20"/>
        </w:rPr>
      </w:pPr>
      <w:r w:rsidRPr="005D70F4">
        <w:rPr>
          <w:rFonts w:ascii="Arial" w:hAnsi="Arial" w:cs="Arial"/>
          <w:sz w:val="20"/>
          <w:szCs w:val="20"/>
        </w:rPr>
        <w:t xml:space="preserve">2.4.3. </w:t>
      </w:r>
      <w:r>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Pr>
          <w:rFonts w:ascii="Arial" w:hAnsi="Arial" w:cs="Arial"/>
          <w:sz w:val="20"/>
          <w:szCs w:val="20"/>
        </w:rPr>
        <w:t>;</w:t>
      </w:r>
    </w:p>
    <w:p w:rsidR="00AD6D7F" w:rsidRPr="005D70F4" w:rsidRDefault="00AD6D7F" w:rsidP="00AD6D7F">
      <w:pPr>
        <w:pStyle w:val="ConsPlusNormal"/>
        <w:spacing w:before="120"/>
        <w:ind w:firstLine="0"/>
        <w:jc w:val="both"/>
        <w:outlineLvl w:val="2"/>
      </w:pPr>
      <w:r w:rsidRPr="005D70F4">
        <w:t xml:space="preserve">2.4.4. </w:t>
      </w:r>
      <w:r>
        <w:t>В</w:t>
      </w:r>
      <w:r w:rsidRPr="005D70F4">
        <w:t xml:space="preserve"> одностороннем порядке отказаться от исполнения Договора либо от поставки</w:t>
      </w:r>
      <w:r>
        <w:t xml:space="preserve"> </w:t>
      </w:r>
      <w:r w:rsidRPr="005D70F4">
        <w:t>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Договоре/Приложении к нему сроков</w:t>
      </w:r>
      <w:r>
        <w:t>.</w:t>
      </w:r>
    </w:p>
    <w:p w:rsidR="00AD6D7F" w:rsidRPr="005D70F4" w:rsidRDefault="00AD6D7F" w:rsidP="00AD6D7F">
      <w:pPr>
        <w:pStyle w:val="ConsPlusNormal"/>
        <w:spacing w:before="120"/>
        <w:ind w:firstLine="0"/>
        <w:jc w:val="both"/>
        <w:outlineLvl w:val="1"/>
      </w:pPr>
      <w:r w:rsidRPr="005D70F4">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AD6D7F" w:rsidRPr="005D70F4" w:rsidRDefault="00AD6D7F" w:rsidP="00AD6D7F">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AD6D7F" w:rsidRPr="005D70F4" w:rsidRDefault="00AD6D7F" w:rsidP="00AD6D7F">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AD6D7F" w:rsidRPr="005D70F4" w:rsidRDefault="00AD6D7F" w:rsidP="00AD6D7F">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AD6D7F" w:rsidRPr="005D70F4" w:rsidRDefault="00AD6D7F" w:rsidP="00AD6D7F">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w:t>
      </w:r>
      <w:r w:rsidR="00972DD0">
        <w:t>в Приложении к</w:t>
      </w:r>
      <w:r w:rsidRPr="005D70F4">
        <w:t xml:space="preserve"> Договор</w:t>
      </w:r>
      <w:r w:rsidR="00972DD0">
        <w:t>у</w:t>
      </w:r>
      <w:r w:rsidRPr="005D70F4">
        <w:t>, Покупатель вправе по своему выбору:</w:t>
      </w:r>
    </w:p>
    <w:p w:rsidR="00AD6D7F" w:rsidRPr="005D70F4" w:rsidRDefault="00AD6D7F" w:rsidP="00AD6D7F">
      <w:pPr>
        <w:pStyle w:val="ConsPlusNormal"/>
        <w:spacing w:before="120"/>
        <w:ind w:firstLine="0"/>
        <w:jc w:val="both"/>
        <w:outlineLvl w:val="2"/>
      </w:pPr>
      <w:r w:rsidRPr="005D70F4">
        <w:t>2.7.1. Потребовать от Поставщика поставить недостающее</w:t>
      </w:r>
      <w:r>
        <w:t xml:space="preserve"> либо забрать непредусмотренное Приложениями</w:t>
      </w:r>
      <w:r w:rsidRPr="005D70F4">
        <w:t xml:space="preserve"> количество Товара</w:t>
      </w:r>
      <w:r>
        <w:t>;</w:t>
      </w:r>
    </w:p>
    <w:p w:rsidR="00AD6D7F" w:rsidRDefault="00AD6D7F" w:rsidP="00AD6D7F">
      <w:pPr>
        <w:pStyle w:val="ConsPlusNormal"/>
        <w:spacing w:before="120"/>
        <w:ind w:firstLine="0"/>
        <w:jc w:val="both"/>
        <w:outlineLvl w:val="2"/>
      </w:pPr>
      <w:r w:rsidRPr="005D70F4">
        <w:t>2.7.2. Отказаться от переданного Товара и от его оплаты</w:t>
      </w:r>
      <w:r>
        <w:t>;</w:t>
      </w:r>
    </w:p>
    <w:p w:rsidR="00AD6D7F" w:rsidRPr="005D70F4" w:rsidRDefault="00AD6D7F" w:rsidP="00AD6D7F">
      <w:pPr>
        <w:pStyle w:val="ConsPlusNormal"/>
        <w:spacing w:before="120"/>
        <w:ind w:firstLine="0"/>
        <w:jc w:val="both"/>
        <w:outlineLvl w:val="2"/>
      </w:pPr>
      <w:r>
        <w:t>2.7.3. Отказаться от недопоставленного Товара.</w:t>
      </w:r>
    </w:p>
    <w:p w:rsidR="00AD6D7F" w:rsidRPr="005D70F4" w:rsidRDefault="00AD6D7F" w:rsidP="00AD6D7F">
      <w:pPr>
        <w:pStyle w:val="ConsPlusNormal"/>
        <w:ind w:firstLine="0"/>
        <w:jc w:val="both"/>
      </w:pPr>
    </w:p>
    <w:p w:rsidR="003E5F48" w:rsidRPr="00F34109" w:rsidRDefault="003E5F48" w:rsidP="00612B39">
      <w:pPr>
        <w:outlineLvl w:val="0"/>
        <w:rPr>
          <w:rFonts w:ascii="Arial" w:hAnsi="Arial" w:cs="Arial"/>
          <w:b/>
          <w:sz w:val="20"/>
          <w:szCs w:val="20"/>
        </w:rPr>
      </w:pPr>
    </w:p>
    <w:p w:rsidR="00612B39" w:rsidRPr="00F34109" w:rsidRDefault="00612B39" w:rsidP="00612B39">
      <w:pPr>
        <w:outlineLvl w:val="0"/>
        <w:rPr>
          <w:rFonts w:ascii="Arial" w:hAnsi="Arial" w:cs="Arial"/>
          <w:b/>
          <w:sz w:val="20"/>
          <w:szCs w:val="20"/>
        </w:rPr>
      </w:pPr>
    </w:p>
    <w:p w:rsidR="00612B39" w:rsidRPr="00F34109" w:rsidRDefault="00612B39" w:rsidP="00612B39">
      <w:pPr>
        <w:outlineLvl w:val="0"/>
        <w:rPr>
          <w:rFonts w:ascii="Arial" w:hAnsi="Arial" w:cs="Arial"/>
          <w:b/>
          <w:sz w:val="20"/>
          <w:szCs w:val="20"/>
        </w:rPr>
      </w:pPr>
    </w:p>
    <w:p w:rsidR="00612B39" w:rsidRPr="0089720C" w:rsidRDefault="00612B39" w:rsidP="00612B39">
      <w:pPr>
        <w:outlineLvl w:val="0"/>
        <w:rPr>
          <w:rFonts w:ascii="Arial" w:hAnsi="Arial" w:cs="Arial"/>
          <w:b/>
          <w:sz w:val="20"/>
          <w:szCs w:val="20"/>
        </w:rPr>
      </w:pPr>
    </w:p>
    <w:p w:rsidR="00540CD8" w:rsidRPr="0089720C" w:rsidRDefault="00540CD8" w:rsidP="00612B39">
      <w:pPr>
        <w:outlineLvl w:val="0"/>
        <w:rPr>
          <w:rFonts w:ascii="Arial" w:hAnsi="Arial" w:cs="Arial"/>
          <w:b/>
          <w:sz w:val="20"/>
          <w:szCs w:val="20"/>
        </w:rPr>
      </w:pPr>
    </w:p>
    <w:p w:rsidR="00540CD8" w:rsidRPr="0089720C" w:rsidRDefault="00540CD8" w:rsidP="00612B39">
      <w:pPr>
        <w:outlineLvl w:val="0"/>
        <w:rPr>
          <w:rFonts w:ascii="Arial" w:hAnsi="Arial" w:cs="Arial"/>
          <w:b/>
          <w:sz w:val="20"/>
          <w:szCs w:val="20"/>
        </w:rPr>
      </w:pPr>
    </w:p>
    <w:p w:rsidR="00612B39" w:rsidRPr="00F34109" w:rsidRDefault="00612B39" w:rsidP="00612B39">
      <w:pPr>
        <w:outlineLvl w:val="0"/>
        <w:rPr>
          <w:rFonts w:ascii="Arial" w:hAnsi="Arial" w:cs="Arial"/>
          <w:b/>
          <w:sz w:val="20"/>
          <w:szCs w:val="20"/>
        </w:rPr>
      </w:pPr>
    </w:p>
    <w:p w:rsidR="00612B39" w:rsidRPr="00F34109" w:rsidRDefault="00612B39" w:rsidP="00612B39">
      <w:pPr>
        <w:outlineLvl w:val="0"/>
        <w:rPr>
          <w:rFonts w:ascii="Arial" w:hAnsi="Arial" w:cs="Arial"/>
          <w:b/>
          <w:sz w:val="20"/>
          <w:szCs w:val="20"/>
        </w:rPr>
      </w:pPr>
    </w:p>
    <w:p w:rsidR="00AD6D7F" w:rsidRPr="005D70F4" w:rsidRDefault="00AD6D7F" w:rsidP="00AD6D7F">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F227DD" w:rsidRDefault="00F227DD" w:rsidP="00F227DD">
      <w:pPr>
        <w:numPr>
          <w:ilvl w:val="0"/>
          <w:numId w:val="3"/>
        </w:numPr>
        <w:tabs>
          <w:tab w:val="left" w:pos="540"/>
        </w:tabs>
        <w:suppressAutoHyphens/>
        <w:spacing w:before="120"/>
        <w:ind w:left="0" w:firstLine="0"/>
        <w:jc w:val="both"/>
        <w:rPr>
          <w:rFonts w:ascii="Arial" w:hAnsi="Arial" w:cs="Arial"/>
          <w:sz w:val="20"/>
          <w:szCs w:val="20"/>
        </w:rPr>
      </w:pPr>
      <w:r>
        <w:rPr>
          <w:rFonts w:ascii="Arial" w:hAnsi="Arial" w:cs="Arial"/>
          <w:sz w:val="20"/>
          <w:szCs w:val="20"/>
        </w:rPr>
        <w:t xml:space="preserve">Стоимость Товара указана в Прайс-листе (Приложение № 1 к настоящему договору). Указанная стоимость Товара является фиксированной и не может быть изменена в течение срока действия договора. </w:t>
      </w:r>
    </w:p>
    <w:p w:rsidR="00F227DD" w:rsidRDefault="00F227DD" w:rsidP="00F227DD">
      <w:pPr>
        <w:numPr>
          <w:ilvl w:val="0"/>
          <w:numId w:val="3"/>
        </w:numPr>
        <w:tabs>
          <w:tab w:val="left" w:pos="540"/>
        </w:tabs>
        <w:suppressAutoHyphens/>
        <w:spacing w:before="120"/>
        <w:ind w:left="0" w:firstLine="0"/>
        <w:jc w:val="both"/>
        <w:rPr>
          <w:rFonts w:ascii="Arial" w:hAnsi="Arial" w:cs="Arial"/>
          <w:sz w:val="20"/>
          <w:szCs w:val="20"/>
        </w:rPr>
      </w:pPr>
      <w:r>
        <w:rPr>
          <w:rFonts w:ascii="Arial" w:hAnsi="Arial" w:cs="Arial"/>
          <w:sz w:val="20"/>
          <w:szCs w:val="20"/>
        </w:rPr>
        <w:t>Общая сумма Договора определяется суммой всех Приложений к Договору, подписываемыми Сторонами.</w:t>
      </w:r>
    </w:p>
    <w:p w:rsidR="00F227DD" w:rsidRDefault="00F227DD" w:rsidP="00F227DD">
      <w:pPr>
        <w:pStyle w:val="a5"/>
        <w:tabs>
          <w:tab w:val="left" w:pos="540"/>
        </w:tabs>
        <w:spacing w:before="120" w:after="0"/>
        <w:jc w:val="both"/>
        <w:rPr>
          <w:rFonts w:ascii="Arial" w:hAnsi="Arial" w:cs="Arial"/>
          <w:sz w:val="20"/>
          <w:szCs w:val="20"/>
        </w:rPr>
      </w:pPr>
      <w:r>
        <w:rPr>
          <w:rFonts w:ascii="Arial" w:hAnsi="Arial" w:cs="Arial"/>
          <w:sz w:val="20"/>
          <w:szCs w:val="20"/>
        </w:rPr>
        <w:t>3.3. 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F227DD" w:rsidRDefault="00F227DD" w:rsidP="00F227DD">
      <w:pPr>
        <w:tabs>
          <w:tab w:val="left" w:pos="540"/>
        </w:tabs>
        <w:spacing w:before="120"/>
        <w:jc w:val="both"/>
        <w:rPr>
          <w:rFonts w:ascii="Arial" w:hAnsi="Arial" w:cs="Arial"/>
          <w:sz w:val="20"/>
          <w:szCs w:val="20"/>
        </w:rPr>
      </w:pPr>
      <w:r>
        <w:rPr>
          <w:rFonts w:ascii="Arial" w:hAnsi="Arial" w:cs="Arial"/>
          <w:sz w:val="20"/>
          <w:szCs w:val="20"/>
        </w:rPr>
        <w:t xml:space="preserve">3.4. </w:t>
      </w:r>
      <w:r w:rsidRPr="00F63329">
        <w:rPr>
          <w:rFonts w:ascii="Arial" w:hAnsi="Arial" w:cs="Arial"/>
          <w:sz w:val="20"/>
          <w:szCs w:val="20"/>
        </w:rPr>
        <w:t xml:space="preserve">Общая сумма Товара, поставляемого по настоящему договору в течение </w:t>
      </w:r>
      <w:r w:rsidR="00D46786">
        <w:rPr>
          <w:rFonts w:ascii="Arial" w:hAnsi="Arial" w:cs="Arial"/>
          <w:sz w:val="20"/>
          <w:szCs w:val="20"/>
        </w:rPr>
        <w:t>срока действия настоящего Договора</w:t>
      </w:r>
      <w:r w:rsidRPr="00F63329">
        <w:rPr>
          <w:rFonts w:ascii="Arial" w:hAnsi="Arial" w:cs="Arial"/>
          <w:sz w:val="20"/>
          <w:szCs w:val="20"/>
        </w:rPr>
        <w:t xml:space="preserve">, не должна превышать </w:t>
      </w:r>
      <w:r w:rsidR="00540CD8" w:rsidRPr="00540CD8">
        <w:rPr>
          <w:rFonts w:ascii="Arial" w:hAnsi="Arial" w:cs="Arial"/>
          <w:sz w:val="20"/>
          <w:szCs w:val="20"/>
        </w:rPr>
        <w:t>______________</w:t>
      </w:r>
      <w:r w:rsidRPr="00F63329">
        <w:rPr>
          <w:rFonts w:ascii="Arial" w:hAnsi="Arial" w:cs="Arial"/>
          <w:sz w:val="20"/>
          <w:szCs w:val="20"/>
        </w:rPr>
        <w:t xml:space="preserve"> рублей без НДС.</w:t>
      </w:r>
      <w:r>
        <w:rPr>
          <w:rFonts w:ascii="Arial" w:hAnsi="Arial" w:cs="Arial"/>
          <w:sz w:val="20"/>
          <w:szCs w:val="20"/>
        </w:rPr>
        <w:t xml:space="preserve"> </w:t>
      </w:r>
    </w:p>
    <w:p w:rsidR="00F227DD" w:rsidRDefault="00F227DD" w:rsidP="00F227DD">
      <w:pPr>
        <w:tabs>
          <w:tab w:val="left" w:pos="540"/>
        </w:tabs>
        <w:autoSpaceDE w:val="0"/>
        <w:spacing w:before="120"/>
        <w:jc w:val="both"/>
        <w:rPr>
          <w:rFonts w:ascii="Arial" w:hAnsi="Arial" w:cs="Arial"/>
          <w:color w:val="000000"/>
          <w:sz w:val="20"/>
        </w:rPr>
      </w:pPr>
      <w:r>
        <w:rPr>
          <w:rFonts w:ascii="Arial" w:hAnsi="Arial" w:cs="Arial"/>
          <w:sz w:val="20"/>
          <w:szCs w:val="20"/>
        </w:rPr>
        <w:t xml:space="preserve">3.5. 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F227DD" w:rsidRDefault="00F227DD" w:rsidP="00F227DD">
      <w:pPr>
        <w:pStyle w:val="31"/>
        <w:tabs>
          <w:tab w:val="left" w:pos="540"/>
        </w:tabs>
        <w:spacing w:before="120"/>
        <w:ind w:left="0" w:firstLine="0"/>
        <w:rPr>
          <w:rFonts w:ascii="Arial" w:hAnsi="Arial" w:cs="Arial"/>
          <w:sz w:val="20"/>
        </w:rPr>
      </w:pPr>
      <w:r>
        <w:rPr>
          <w:rFonts w:ascii="Arial" w:hAnsi="Arial" w:cs="Arial"/>
          <w:sz w:val="20"/>
        </w:rPr>
        <w:t xml:space="preserve">3.6. 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F227DD" w:rsidRDefault="00F227DD" w:rsidP="00F227DD">
      <w:pPr>
        <w:pStyle w:val="31"/>
        <w:tabs>
          <w:tab w:val="left" w:pos="540"/>
        </w:tabs>
        <w:spacing w:before="120"/>
        <w:ind w:left="0" w:firstLine="0"/>
        <w:rPr>
          <w:rFonts w:ascii="Arial" w:hAnsi="Arial" w:cs="Arial"/>
          <w:sz w:val="20"/>
        </w:rPr>
      </w:pPr>
      <w:r>
        <w:rPr>
          <w:rFonts w:ascii="Arial" w:hAnsi="Arial" w:cs="Arial"/>
          <w:sz w:val="20"/>
        </w:rPr>
        <w:t xml:space="preserve">3.7. Покупатель обязан осуществить оплату выставленного Поставщиком счета в течение 20 (двадцати) банковских дней после его предъявления Продавцом при наличии оригинала счета-фактуры, оформленного в соответствии с требованиями законодательства. </w:t>
      </w:r>
    </w:p>
    <w:p w:rsidR="00F227DD" w:rsidRDefault="00F227DD" w:rsidP="00F227DD">
      <w:pPr>
        <w:pStyle w:val="31"/>
        <w:tabs>
          <w:tab w:val="left" w:pos="540"/>
        </w:tabs>
        <w:spacing w:before="120"/>
        <w:ind w:left="0" w:firstLine="0"/>
        <w:rPr>
          <w:rFonts w:ascii="Arial" w:hAnsi="Arial" w:cs="Arial"/>
          <w:sz w:val="20"/>
        </w:rPr>
      </w:pPr>
      <w:r>
        <w:rPr>
          <w:rFonts w:ascii="Arial" w:hAnsi="Arial" w:cs="Arial"/>
          <w:sz w:val="20"/>
        </w:rPr>
        <w:t>3.8. 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F227DD" w:rsidRDefault="00F227DD" w:rsidP="00F227DD">
      <w:pPr>
        <w:pStyle w:val="31"/>
        <w:tabs>
          <w:tab w:val="left" w:pos="540"/>
        </w:tabs>
        <w:spacing w:before="120"/>
        <w:ind w:left="0" w:firstLine="0"/>
        <w:rPr>
          <w:rFonts w:ascii="Arial" w:hAnsi="Arial" w:cs="Arial"/>
          <w:sz w:val="20"/>
        </w:rPr>
      </w:pPr>
      <w:r>
        <w:rPr>
          <w:rFonts w:ascii="Arial" w:hAnsi="Arial" w:cs="Arial"/>
          <w:sz w:val="20"/>
        </w:rPr>
        <w:t>В случае просрочки предоставления документов, необходимых для осуществления расчетов, Покупатель вправе увеличить срок</w:t>
      </w:r>
      <w:r>
        <w:rPr>
          <w:rFonts w:ascii="Arial" w:hAnsi="Arial" w:cs="Arial"/>
          <w:color w:val="FF0000"/>
          <w:sz w:val="20"/>
        </w:rPr>
        <w:t xml:space="preserve"> </w:t>
      </w:r>
      <w:r>
        <w:rPr>
          <w:rFonts w:ascii="Arial" w:hAnsi="Arial" w:cs="Arial"/>
          <w:sz w:val="20"/>
        </w:rPr>
        <w:t>оплаты поставленного Товара соразмерно времени просрочки предоставления всех документов.</w:t>
      </w:r>
    </w:p>
    <w:p w:rsidR="00F227DD" w:rsidRDefault="00F227DD" w:rsidP="00F227DD">
      <w:pPr>
        <w:pStyle w:val="31"/>
        <w:tabs>
          <w:tab w:val="left" w:pos="540"/>
        </w:tabs>
        <w:spacing w:before="120"/>
        <w:ind w:left="0" w:firstLine="0"/>
        <w:rPr>
          <w:rFonts w:ascii="Arial" w:hAnsi="Arial" w:cs="Arial"/>
          <w:sz w:val="20"/>
        </w:rPr>
      </w:pPr>
      <w:r>
        <w:rPr>
          <w:rFonts w:ascii="Arial" w:hAnsi="Arial" w:cs="Arial"/>
          <w:sz w:val="20"/>
        </w:rPr>
        <w:t xml:space="preserve">3.9. 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w:t>
      </w:r>
      <w:r>
        <w:rPr>
          <w:rFonts w:ascii="Arial" w:hAnsi="Arial" w:cs="Arial"/>
          <w:sz w:val="20"/>
        </w:rPr>
        <w:br/>
        <w:t xml:space="preserve">в течение 20 (двадцати) банковских дней </w:t>
      </w:r>
      <w:proofErr w:type="gramStart"/>
      <w:r>
        <w:rPr>
          <w:rFonts w:ascii="Arial" w:hAnsi="Arial" w:cs="Arial"/>
          <w:sz w:val="20"/>
        </w:rPr>
        <w:t>с даты наступления</w:t>
      </w:r>
      <w:proofErr w:type="gramEnd"/>
      <w:r>
        <w:rPr>
          <w:rFonts w:ascii="Arial" w:hAnsi="Arial" w:cs="Arial"/>
          <w:sz w:val="20"/>
        </w:rPr>
        <w:t xml:space="preserve"> срока поставки Товара в соответствии с графиком поставки. Покупатель оставляет за собой право произвести оплату Товара досрочно.</w:t>
      </w:r>
    </w:p>
    <w:p w:rsidR="00F227DD" w:rsidRPr="005D70F4" w:rsidRDefault="00F227DD" w:rsidP="00F227DD">
      <w:pPr>
        <w:pStyle w:val="31"/>
        <w:tabs>
          <w:tab w:val="num" w:pos="540"/>
        </w:tabs>
        <w:spacing w:before="120"/>
        <w:ind w:left="0" w:firstLine="0"/>
        <w:outlineLvl w:val="1"/>
        <w:rPr>
          <w:rFonts w:ascii="Arial" w:hAnsi="Arial" w:cs="Arial"/>
          <w:color w:val="auto"/>
          <w:sz w:val="20"/>
        </w:rPr>
      </w:pPr>
      <w:r>
        <w:rPr>
          <w:rFonts w:ascii="Arial" w:hAnsi="Arial" w:cs="Arial"/>
          <w:sz w:val="20"/>
        </w:rPr>
        <w:t xml:space="preserve">3.10. </w:t>
      </w: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AD6D7F" w:rsidRPr="005D70F4" w:rsidRDefault="00AD6D7F" w:rsidP="00AD6D7F">
      <w:pPr>
        <w:jc w:val="center"/>
        <w:rPr>
          <w:rFonts w:ascii="Arial" w:hAnsi="Arial" w:cs="Arial"/>
          <w:b/>
          <w:color w:val="FF0000"/>
          <w:sz w:val="20"/>
          <w:szCs w:val="20"/>
        </w:rPr>
      </w:pPr>
    </w:p>
    <w:p w:rsidR="00AD6D7F" w:rsidRPr="005D70F4" w:rsidRDefault="00AD6D7F" w:rsidP="00AD6D7F">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AD6D7F" w:rsidRPr="005D70F4" w:rsidRDefault="00AD6D7F" w:rsidP="00AD6D7F">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AD6D7F" w:rsidRPr="005D70F4" w:rsidRDefault="00AD6D7F" w:rsidP="00AD6D7F">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AD6D7F" w:rsidRPr="005D70F4" w:rsidRDefault="00AD6D7F" w:rsidP="00AD6D7F">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AD6D7F" w:rsidRDefault="00AD6D7F" w:rsidP="00AD6D7F">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r w:rsidR="00F63329">
        <w:rPr>
          <w:rFonts w:ascii="Arial" w:hAnsi="Arial" w:cs="Arial"/>
          <w:sz w:val="20"/>
          <w:szCs w:val="20"/>
        </w:rPr>
        <w:t xml:space="preserve"> </w:t>
      </w:r>
      <w:r w:rsidR="00F63329">
        <w:rPr>
          <w:rFonts w:ascii="Arial" w:eastAsiaTheme="minorHAnsi" w:hAnsi="Arial" w:cs="Arial"/>
          <w:color w:val="000000"/>
          <w:sz w:val="20"/>
          <w:szCs w:val="20"/>
          <w:lang w:eastAsia="en-US"/>
        </w:rPr>
        <w:t>г</w:t>
      </w:r>
      <w:proofErr w:type="gramStart"/>
      <w:r w:rsidR="00F63329">
        <w:rPr>
          <w:rFonts w:ascii="Helv" w:eastAsiaTheme="minorHAnsi" w:hAnsi="Helv" w:cs="Helv"/>
          <w:color w:val="000000"/>
          <w:sz w:val="20"/>
          <w:szCs w:val="20"/>
          <w:lang w:eastAsia="en-US"/>
        </w:rPr>
        <w:t>.</w:t>
      </w:r>
      <w:r w:rsidR="00F63329">
        <w:rPr>
          <w:rFonts w:ascii="Arial" w:eastAsiaTheme="minorHAnsi" w:hAnsi="Arial" w:cs="Arial"/>
          <w:color w:val="000000"/>
          <w:sz w:val="20"/>
          <w:szCs w:val="20"/>
          <w:lang w:eastAsia="en-US"/>
        </w:rPr>
        <w:t>П</w:t>
      </w:r>
      <w:proofErr w:type="gramEnd"/>
      <w:r w:rsidR="00F63329">
        <w:rPr>
          <w:rFonts w:ascii="Arial" w:eastAsiaTheme="minorHAnsi" w:hAnsi="Arial" w:cs="Arial"/>
          <w:color w:val="000000"/>
          <w:sz w:val="20"/>
          <w:szCs w:val="20"/>
          <w:lang w:eastAsia="en-US"/>
        </w:rPr>
        <w:t>етрозаводск</w:t>
      </w:r>
      <w:r w:rsidR="00F63329">
        <w:rPr>
          <w:rFonts w:ascii="Helv" w:eastAsiaTheme="minorHAnsi" w:hAnsi="Helv" w:cs="Helv"/>
          <w:color w:val="000000"/>
          <w:sz w:val="20"/>
          <w:szCs w:val="20"/>
          <w:lang w:eastAsia="en-US"/>
        </w:rPr>
        <w:t xml:space="preserve">: </w:t>
      </w:r>
      <w:r w:rsidR="00F63329">
        <w:rPr>
          <w:rFonts w:ascii="Arial" w:eastAsiaTheme="minorHAnsi" w:hAnsi="Arial" w:cs="Arial"/>
          <w:color w:val="000000"/>
          <w:sz w:val="20"/>
          <w:szCs w:val="20"/>
          <w:lang w:eastAsia="en-US"/>
        </w:rPr>
        <w:t>склад</w:t>
      </w:r>
      <w:r w:rsidR="00F63329">
        <w:rPr>
          <w:rFonts w:ascii="Helv" w:eastAsiaTheme="minorHAnsi" w:hAnsi="Helv" w:cs="Helv"/>
          <w:color w:val="000000"/>
          <w:sz w:val="20"/>
          <w:szCs w:val="20"/>
          <w:lang w:eastAsia="en-US"/>
        </w:rPr>
        <w:t xml:space="preserve"> </w:t>
      </w:r>
      <w:r w:rsidR="00F63329">
        <w:rPr>
          <w:rFonts w:ascii="Arial" w:eastAsiaTheme="minorHAnsi" w:hAnsi="Arial" w:cs="Arial"/>
          <w:color w:val="000000"/>
          <w:sz w:val="20"/>
          <w:szCs w:val="20"/>
          <w:lang w:eastAsia="en-US"/>
        </w:rPr>
        <w:t>поставщика</w:t>
      </w:r>
      <w:r w:rsidR="00F63329">
        <w:rPr>
          <w:rFonts w:ascii="Helv" w:eastAsiaTheme="minorHAnsi" w:hAnsi="Helv" w:cs="Helv"/>
          <w:color w:val="000000"/>
          <w:sz w:val="20"/>
          <w:szCs w:val="20"/>
          <w:lang w:eastAsia="en-US"/>
        </w:rPr>
        <w:t xml:space="preserve">, </w:t>
      </w:r>
      <w:r w:rsidR="00F63329">
        <w:rPr>
          <w:rFonts w:ascii="Arial" w:eastAsiaTheme="minorHAnsi" w:hAnsi="Arial" w:cs="Arial"/>
          <w:color w:val="000000"/>
          <w:sz w:val="20"/>
          <w:szCs w:val="20"/>
          <w:lang w:eastAsia="en-US"/>
        </w:rPr>
        <w:t>либо</w:t>
      </w:r>
      <w:r w:rsidR="00F63329">
        <w:rPr>
          <w:rFonts w:ascii="Helv" w:eastAsiaTheme="minorHAnsi" w:hAnsi="Helv" w:cs="Helv"/>
          <w:color w:val="000000"/>
          <w:sz w:val="20"/>
          <w:szCs w:val="20"/>
          <w:lang w:eastAsia="en-US"/>
        </w:rPr>
        <w:t xml:space="preserve"> </w:t>
      </w:r>
      <w:r w:rsidR="00F63329">
        <w:rPr>
          <w:rFonts w:ascii="Arial" w:eastAsiaTheme="minorHAnsi" w:hAnsi="Arial" w:cs="Arial"/>
          <w:color w:val="000000"/>
          <w:sz w:val="20"/>
          <w:szCs w:val="20"/>
          <w:lang w:eastAsia="en-US"/>
        </w:rPr>
        <w:t>склад</w:t>
      </w:r>
      <w:r w:rsidR="00F63329">
        <w:rPr>
          <w:rFonts w:ascii="Helv" w:eastAsiaTheme="minorHAnsi" w:hAnsi="Helv" w:cs="Helv"/>
          <w:color w:val="000000"/>
          <w:sz w:val="20"/>
          <w:szCs w:val="20"/>
          <w:lang w:eastAsia="en-US"/>
        </w:rPr>
        <w:t xml:space="preserve"> </w:t>
      </w:r>
      <w:r w:rsidR="00F63329">
        <w:rPr>
          <w:rFonts w:ascii="Arial" w:eastAsiaTheme="minorHAnsi" w:hAnsi="Arial" w:cs="Arial"/>
          <w:color w:val="000000"/>
          <w:sz w:val="20"/>
          <w:szCs w:val="20"/>
          <w:lang w:eastAsia="en-US"/>
        </w:rPr>
        <w:t>транспортной</w:t>
      </w:r>
      <w:r w:rsidR="00E215DA">
        <w:rPr>
          <w:rFonts w:asciiTheme="minorHAnsi" w:eastAsiaTheme="minorHAnsi" w:hAnsiTheme="minorHAnsi" w:cs="Helv"/>
          <w:color w:val="000000"/>
          <w:sz w:val="20"/>
          <w:szCs w:val="20"/>
          <w:lang w:eastAsia="en-US"/>
        </w:rPr>
        <w:t xml:space="preserve"> </w:t>
      </w:r>
      <w:r w:rsidR="00F63329">
        <w:rPr>
          <w:rFonts w:ascii="Arial" w:eastAsiaTheme="minorHAnsi" w:hAnsi="Arial" w:cs="Arial"/>
          <w:color w:val="000000"/>
          <w:sz w:val="20"/>
          <w:szCs w:val="20"/>
          <w:lang w:eastAsia="en-US"/>
        </w:rPr>
        <w:lastRenderedPageBreak/>
        <w:t>компании.</w:t>
      </w:r>
    </w:p>
    <w:p w:rsidR="00F63329" w:rsidRPr="005D70F4" w:rsidRDefault="00F63329" w:rsidP="00AD6D7F">
      <w:pPr>
        <w:widowControl w:val="0"/>
        <w:tabs>
          <w:tab w:val="left" w:pos="0"/>
        </w:tabs>
        <w:spacing w:before="120"/>
        <w:jc w:val="both"/>
        <w:outlineLvl w:val="1"/>
        <w:rPr>
          <w:rFonts w:ascii="Arial" w:hAnsi="Arial" w:cs="Arial"/>
          <w:sz w:val="20"/>
          <w:szCs w:val="20"/>
        </w:rPr>
      </w:pPr>
    </w:p>
    <w:p w:rsidR="00612B39" w:rsidRPr="00612B39" w:rsidRDefault="00AD6D7F" w:rsidP="00AD6D7F">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w:t>
      </w:r>
      <w:proofErr w:type="gramStart"/>
      <w:r w:rsidRPr="005D70F4">
        <w:rPr>
          <w:rFonts w:ascii="Arial" w:hAnsi="Arial" w:cs="Arial"/>
          <w:sz w:val="20"/>
          <w:szCs w:val="20"/>
        </w:rPr>
        <w:t>м</w:t>
      </w:r>
      <w:r w:rsidR="00D46786">
        <w:rPr>
          <w:rFonts w:ascii="Arial" w:hAnsi="Arial" w:cs="Arial"/>
          <w:sz w:val="20"/>
          <w:szCs w:val="20"/>
        </w:rPr>
        <w:t>(</w:t>
      </w:r>
      <w:proofErr w:type="gramEnd"/>
      <w:r w:rsidR="00D46786">
        <w:rPr>
          <w:rFonts w:ascii="Arial" w:hAnsi="Arial" w:cs="Arial"/>
          <w:sz w:val="20"/>
          <w:szCs w:val="20"/>
        </w:rPr>
        <w:t>Поставщиком)</w:t>
      </w:r>
      <w:r w:rsidRPr="005D70F4">
        <w:rPr>
          <w:rFonts w:ascii="Arial" w:hAnsi="Arial" w:cs="Arial"/>
          <w:sz w:val="20"/>
          <w:szCs w:val="20"/>
        </w:rPr>
        <w:t xml:space="preserve"> Товара Грузополучателю</w:t>
      </w:r>
      <w:r w:rsidR="00D46786">
        <w:rPr>
          <w:rFonts w:ascii="Arial" w:hAnsi="Arial" w:cs="Arial"/>
          <w:sz w:val="20"/>
          <w:szCs w:val="20"/>
        </w:rPr>
        <w:t>(Покупателю)</w:t>
      </w:r>
      <w:r w:rsidRPr="005D70F4">
        <w:rPr>
          <w:rFonts w:ascii="Arial" w:hAnsi="Arial" w:cs="Arial"/>
          <w:sz w:val="20"/>
          <w:szCs w:val="20"/>
        </w:rPr>
        <w:t xml:space="preserve"> в пункте назначения по товарной накладной.</w:t>
      </w:r>
    </w:p>
    <w:p w:rsidR="00AD6D7F" w:rsidRPr="00612B39" w:rsidRDefault="00AD6D7F" w:rsidP="00AD6D7F">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w:t>
      </w:r>
      <w:del w:id="3" w:author="PCS\e.novozhilova (WST-SVE-011)" w:date="2016-11-30T10:26:00Z">
        <w:r w:rsidRPr="005D70F4" w:rsidDel="00D46786">
          <w:rPr>
            <w:rFonts w:ascii="Arial" w:hAnsi="Arial" w:cs="Arial"/>
            <w:sz w:val="20"/>
            <w:szCs w:val="20"/>
          </w:rPr>
          <w:delText xml:space="preserve"> </w:delText>
        </w:r>
      </w:del>
      <w:del w:id="4" w:author="PCS\r.turkov (WST-LEN-020)" w:date="2016-12-01T13:24:00Z">
        <w:r w:rsidRPr="005D70F4" w:rsidDel="00D87C6D">
          <w:rPr>
            <w:rFonts w:ascii="Arial" w:hAnsi="Arial" w:cs="Arial"/>
            <w:sz w:val="20"/>
            <w:szCs w:val="20"/>
          </w:rPr>
          <w:delText>.</w:delText>
        </w:r>
      </w:del>
    </w:p>
    <w:p w:rsidR="00AD6D7F" w:rsidRPr="005D70F4" w:rsidRDefault="00AD6D7F" w:rsidP="00AD6D7F">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AD6D7F" w:rsidRDefault="00AD6D7F" w:rsidP="00AD6D7F">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AD6D7F" w:rsidRPr="005D70F4" w:rsidRDefault="00AD6D7F" w:rsidP="00AD6D7F">
      <w:pPr>
        <w:widowControl w:val="0"/>
        <w:tabs>
          <w:tab w:val="left" w:pos="851"/>
        </w:tabs>
        <w:spacing w:before="120"/>
        <w:jc w:val="both"/>
        <w:outlineLvl w:val="1"/>
        <w:rPr>
          <w:rFonts w:ascii="Arial" w:hAnsi="Arial" w:cs="Arial"/>
          <w:sz w:val="20"/>
          <w:szCs w:val="20"/>
        </w:rPr>
      </w:pPr>
      <w:r>
        <w:rPr>
          <w:rFonts w:ascii="Arial" w:hAnsi="Arial" w:cs="Arial"/>
          <w:sz w:val="20"/>
          <w:szCs w:val="20"/>
        </w:rPr>
        <w:t>При поставке Товара Грузополучателю Сторонами подписывается отгрузочная разнарядка по форме согласно Приложению № 2 к настоящему Договору.</w:t>
      </w:r>
    </w:p>
    <w:p w:rsidR="00AD6D7F" w:rsidRPr="005D70F4" w:rsidRDefault="00AD6D7F" w:rsidP="00AD6D7F">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AD6D7F" w:rsidRPr="005D70F4" w:rsidRDefault="00AD6D7F" w:rsidP="00AD6D7F">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AD6D7F" w:rsidRPr="005D70F4" w:rsidRDefault="00AD6D7F" w:rsidP="00AD6D7F">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AD6D7F" w:rsidRPr="005D70F4" w:rsidRDefault="00AD6D7F" w:rsidP="00AD6D7F">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AD6D7F" w:rsidRPr="005D70F4" w:rsidRDefault="00AD6D7F" w:rsidP="00AD6D7F">
      <w:pPr>
        <w:rPr>
          <w:rFonts w:ascii="Arial" w:hAnsi="Arial" w:cs="Arial"/>
          <w:b/>
          <w:sz w:val="20"/>
          <w:szCs w:val="20"/>
        </w:rPr>
      </w:pPr>
    </w:p>
    <w:p w:rsidR="00AD6D7F" w:rsidRPr="005D70F4" w:rsidRDefault="00AD6D7F" w:rsidP="00AD6D7F">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AD6D7F" w:rsidRPr="005D70F4" w:rsidRDefault="00AD6D7F" w:rsidP="00AD6D7F">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 xml:space="preserve">5.1. </w:t>
      </w:r>
      <w:r w:rsidR="00D46786" w:rsidRPr="005D70F4">
        <w:rPr>
          <w:rFonts w:ascii="Arial" w:hAnsi="Arial" w:cs="Arial"/>
          <w:sz w:val="20"/>
          <w:szCs w:val="20"/>
        </w:rPr>
        <w:t xml:space="preserve">Поставщик </w:t>
      </w:r>
      <w:proofErr w:type="gramStart"/>
      <w:r w:rsidR="00D46786" w:rsidRPr="005D70F4">
        <w:rPr>
          <w:rFonts w:ascii="Arial" w:hAnsi="Arial" w:cs="Arial"/>
          <w:sz w:val="20"/>
          <w:szCs w:val="20"/>
        </w:rPr>
        <w:t>обязуется осуществить поставку Товара в течение срока действия Договора в соответствии с Приложениями к Договору</w:t>
      </w:r>
      <w:r w:rsidR="00D46786">
        <w:rPr>
          <w:rFonts w:ascii="Arial" w:eastAsiaTheme="minorHAnsi" w:hAnsi="Arial" w:cs="Arial"/>
          <w:color w:val="000000"/>
          <w:sz w:val="20"/>
          <w:szCs w:val="20"/>
          <w:lang w:eastAsia="en-US"/>
        </w:rPr>
        <w:t xml:space="preserve"> </w:t>
      </w:r>
      <w:r w:rsidR="00C14BFF">
        <w:rPr>
          <w:rFonts w:ascii="Arial" w:eastAsiaTheme="minorHAnsi" w:hAnsi="Arial" w:cs="Arial"/>
          <w:color w:val="000000"/>
          <w:sz w:val="20"/>
          <w:szCs w:val="20"/>
          <w:lang w:eastAsia="en-US"/>
        </w:rPr>
        <w:t>Поставщик</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обеспечивает</w:t>
      </w:r>
      <w:proofErr w:type="gramEnd"/>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наличие</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товара</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на</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базисе</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поставки</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не</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позже</w:t>
      </w:r>
      <w:r w:rsidR="00C14BFF">
        <w:rPr>
          <w:rFonts w:ascii="Helv" w:eastAsiaTheme="minorHAnsi" w:hAnsi="Helv" w:cs="Helv"/>
          <w:color w:val="000000"/>
          <w:sz w:val="20"/>
          <w:szCs w:val="20"/>
          <w:lang w:eastAsia="en-US"/>
        </w:rPr>
        <w:t xml:space="preserve"> 10 </w:t>
      </w:r>
      <w:r w:rsidR="00C14BFF">
        <w:rPr>
          <w:rFonts w:ascii="Arial" w:eastAsiaTheme="minorHAnsi" w:hAnsi="Arial" w:cs="Arial"/>
          <w:color w:val="000000"/>
          <w:sz w:val="20"/>
          <w:szCs w:val="20"/>
          <w:lang w:eastAsia="en-US"/>
        </w:rPr>
        <w:t>календарных</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дней</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с</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момента</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подачи заявки</w:t>
      </w:r>
      <w:r w:rsidR="00C14BFF">
        <w:rPr>
          <w:rFonts w:ascii="Helv" w:eastAsiaTheme="minorHAnsi" w:hAnsi="Helv" w:cs="Helv"/>
          <w:color w:val="000000"/>
          <w:sz w:val="20"/>
          <w:szCs w:val="20"/>
          <w:lang w:eastAsia="en-US"/>
        </w:rPr>
        <w:t xml:space="preserve"> </w:t>
      </w:r>
      <w:r w:rsidR="00C14BFF">
        <w:rPr>
          <w:rFonts w:ascii="Arial" w:eastAsiaTheme="minorHAnsi" w:hAnsi="Arial" w:cs="Arial"/>
          <w:color w:val="000000"/>
          <w:sz w:val="20"/>
          <w:szCs w:val="20"/>
          <w:lang w:eastAsia="en-US"/>
        </w:rPr>
        <w:t>Покупателем.</w:t>
      </w:r>
    </w:p>
    <w:p w:rsidR="00AD6D7F"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AD6D7F" w:rsidRDefault="00AD6D7F" w:rsidP="00AD6D7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AD6D7F" w:rsidRDefault="00AD6D7F" w:rsidP="00AD6D7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AD6D7F" w:rsidRDefault="00AD6D7F" w:rsidP="00AD6D7F">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AD6D7F" w:rsidRPr="00912B69" w:rsidRDefault="00AD6D7F" w:rsidP="00AD6D7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AD6D7F" w:rsidRPr="00912B69" w:rsidRDefault="00AD6D7F" w:rsidP="00AD6D7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AD6D7F" w:rsidRPr="00912B69" w:rsidRDefault="00AD6D7F" w:rsidP="00AD6D7F">
      <w:pPr>
        <w:shd w:val="clear" w:color="auto" w:fill="FFFFFF"/>
        <w:jc w:val="both"/>
        <w:rPr>
          <w:rFonts w:ascii="Arial" w:hAnsi="Arial" w:cs="Arial"/>
          <w:sz w:val="20"/>
          <w:szCs w:val="20"/>
        </w:rPr>
      </w:pPr>
      <w:r w:rsidRPr="00912B69">
        <w:rPr>
          <w:rFonts w:ascii="Arial" w:hAnsi="Arial" w:cs="Arial"/>
          <w:color w:val="000000"/>
          <w:sz w:val="20"/>
          <w:szCs w:val="20"/>
        </w:rPr>
        <w:lastRenderedPageBreak/>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AD6D7F" w:rsidRPr="00912B69" w:rsidRDefault="00AD6D7F" w:rsidP="00AD6D7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AD6D7F" w:rsidRPr="00912B69" w:rsidRDefault="00AD6D7F" w:rsidP="00AD6D7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AD6D7F" w:rsidRPr="00912B69" w:rsidRDefault="00AD6D7F" w:rsidP="00AD6D7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AD6D7F" w:rsidRDefault="00AD6D7F" w:rsidP="00AD6D7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Pr="00A06F9E">
        <w:rPr>
          <w:rFonts w:ascii="Arial" w:hAnsi="Arial" w:cs="Arial"/>
          <w:color w:val="000000"/>
          <w:sz w:val="20"/>
          <w:szCs w:val="20"/>
        </w:rPr>
        <w:t xml:space="preserve"> </w:t>
      </w:r>
      <w:r w:rsidRPr="00912B69">
        <w:rPr>
          <w:rFonts w:ascii="Arial" w:hAnsi="Arial" w:cs="Arial"/>
          <w:color w:val="000000"/>
          <w:sz w:val="20"/>
          <w:szCs w:val="20"/>
        </w:rPr>
        <w:t>надлежащ</w:t>
      </w:r>
      <w:r>
        <w:rPr>
          <w:rFonts w:ascii="Arial" w:hAnsi="Arial" w:cs="Arial"/>
          <w:color w:val="000000"/>
          <w:sz w:val="20"/>
          <w:szCs w:val="20"/>
        </w:rPr>
        <w:t>им образом</w:t>
      </w:r>
      <w:r w:rsidRPr="00912B69">
        <w:rPr>
          <w:rFonts w:ascii="Arial" w:hAnsi="Arial" w:cs="Arial"/>
          <w:color w:val="000000"/>
          <w:sz w:val="20"/>
          <w:szCs w:val="20"/>
        </w:rPr>
        <w:t>.</w:t>
      </w:r>
    </w:p>
    <w:p w:rsidR="00AD6D7F" w:rsidRPr="00912B69" w:rsidRDefault="00AD6D7F" w:rsidP="00AD6D7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AD6D7F" w:rsidRPr="00912B69" w:rsidRDefault="00AD6D7F" w:rsidP="00AD6D7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AD6D7F" w:rsidRPr="00912B69" w:rsidRDefault="00AD6D7F" w:rsidP="00AD6D7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AD6D7F" w:rsidRPr="00912B69" w:rsidRDefault="00AD6D7F" w:rsidP="00AD6D7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AD6D7F" w:rsidRPr="00912B69" w:rsidRDefault="00AD6D7F" w:rsidP="00AD6D7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AD6D7F" w:rsidRPr="00912B69" w:rsidRDefault="00AD6D7F" w:rsidP="00AD6D7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AD6D7F" w:rsidRPr="005D70F4" w:rsidRDefault="00AD6D7F" w:rsidP="00AD6D7F">
      <w:pPr>
        <w:jc w:val="both"/>
        <w:rPr>
          <w:rFonts w:ascii="Arial" w:hAnsi="Arial" w:cs="Arial"/>
          <w:sz w:val="20"/>
          <w:szCs w:val="20"/>
        </w:rPr>
      </w:pPr>
    </w:p>
    <w:p w:rsidR="00AD6D7F" w:rsidRPr="005D70F4" w:rsidRDefault="00AD6D7F" w:rsidP="00AD6D7F">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AD6D7F" w:rsidRPr="00AF63CB" w:rsidRDefault="00AD6D7F" w:rsidP="00AD6D7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Pr>
          <w:rFonts w:ascii="Arial" w:hAnsi="Arial" w:cs="Arial"/>
          <w:sz w:val="20"/>
          <w:szCs w:val="20"/>
        </w:rPr>
        <w:t>, товарной накладной,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Pr>
          <w:rFonts w:ascii="Arial" w:hAnsi="Arial" w:cs="Arial"/>
          <w:sz w:val="20"/>
          <w:szCs w:val="20"/>
        </w:rPr>
        <w:t>10 (десяти)</w:t>
      </w:r>
      <w:r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AD6D7F" w:rsidRPr="005D70F4" w:rsidRDefault="00AD6D7F" w:rsidP="00AD6D7F">
      <w:pPr>
        <w:widowControl w:val="0"/>
        <w:spacing w:before="120"/>
        <w:jc w:val="both"/>
        <w:outlineLvl w:val="1"/>
        <w:rPr>
          <w:rFonts w:ascii="Arial" w:hAnsi="Arial" w:cs="Arial"/>
          <w:sz w:val="20"/>
          <w:szCs w:val="20"/>
        </w:rPr>
      </w:pPr>
      <w:r w:rsidRPr="005D70F4">
        <w:rPr>
          <w:rFonts w:ascii="Arial" w:hAnsi="Arial" w:cs="Arial"/>
          <w:sz w:val="20"/>
          <w:szCs w:val="20"/>
        </w:rPr>
        <w:t xml:space="preserve">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w:t>
      </w:r>
      <w:r w:rsidRPr="005D70F4">
        <w:rPr>
          <w:rFonts w:ascii="Arial" w:hAnsi="Arial" w:cs="Arial"/>
          <w:sz w:val="20"/>
          <w:szCs w:val="20"/>
        </w:rPr>
        <w:lastRenderedPageBreak/>
        <w:t>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Pr="00A06F9E">
        <w:rPr>
          <w:rFonts w:ascii="Arial" w:hAnsi="Arial" w:cs="Arial"/>
          <w:sz w:val="20"/>
          <w:szCs w:val="20"/>
        </w:rPr>
        <w:t xml:space="preserve"> </w:t>
      </w:r>
      <w:r w:rsidRPr="005D70F4">
        <w:rPr>
          <w:rFonts w:ascii="Arial" w:hAnsi="Arial" w:cs="Arial"/>
          <w:sz w:val="20"/>
          <w:szCs w:val="20"/>
        </w:rPr>
        <w:t>надлежащ</w:t>
      </w:r>
      <w:r>
        <w:rPr>
          <w:rFonts w:ascii="Arial" w:hAnsi="Arial" w:cs="Arial"/>
          <w:sz w:val="20"/>
          <w:szCs w:val="20"/>
        </w:rPr>
        <w:t>им образом</w:t>
      </w:r>
      <w:r w:rsidRPr="005D70F4">
        <w:rPr>
          <w:rFonts w:ascii="Arial" w:hAnsi="Arial" w:cs="Arial"/>
          <w:sz w:val="20"/>
          <w:szCs w:val="20"/>
        </w:rPr>
        <w:t>.</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5" w:name="ТекстовоеПоле108"/>
      <w:r>
        <w:rPr>
          <w:rFonts w:ascii="Arial" w:hAnsi="Arial" w:cs="Arial"/>
          <w:sz w:val="20"/>
          <w:szCs w:val="20"/>
        </w:rPr>
        <w:t>20 (двадцати)</w:t>
      </w:r>
      <w:bookmarkEnd w:id="5"/>
      <w:r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AD6D7F" w:rsidRDefault="00AD6D7F" w:rsidP="00AD6D7F">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AD6D7F" w:rsidRPr="005D70F4" w:rsidRDefault="00AD6D7F" w:rsidP="00AD6D7F">
      <w:pPr>
        <w:spacing w:before="120"/>
        <w:jc w:val="both"/>
        <w:rPr>
          <w:rFonts w:ascii="Arial" w:hAnsi="Arial" w:cs="Arial"/>
          <w:color w:val="000000"/>
          <w:sz w:val="20"/>
          <w:szCs w:val="20"/>
        </w:rPr>
      </w:pPr>
    </w:p>
    <w:p w:rsidR="00AD6D7F" w:rsidRPr="005D70F4" w:rsidRDefault="00AD6D7F" w:rsidP="00AD6D7F">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AD6D7F" w:rsidRPr="005D70F4" w:rsidRDefault="00AD6D7F" w:rsidP="00AD6D7F">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AD6D7F" w:rsidRPr="005D70F4" w:rsidRDefault="00AD6D7F" w:rsidP="00AD6D7F">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Pr>
          <w:rFonts w:ascii="Arial" w:hAnsi="Arial" w:cs="Arial"/>
          <w:sz w:val="20"/>
          <w:szCs w:val="20"/>
        </w:rPr>
        <w:t xml:space="preserve">оссийской </w:t>
      </w:r>
      <w:r w:rsidRPr="005D70F4">
        <w:rPr>
          <w:rFonts w:ascii="Arial" w:hAnsi="Arial" w:cs="Arial"/>
          <w:sz w:val="20"/>
          <w:szCs w:val="20"/>
        </w:rPr>
        <w:t>Ф</w:t>
      </w:r>
      <w:r>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AD6D7F" w:rsidRPr="005D70F4" w:rsidRDefault="00AD6D7F" w:rsidP="00AD6D7F">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AD6D7F" w:rsidRPr="005D70F4" w:rsidRDefault="00AD6D7F" w:rsidP="00AD6D7F">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AD6D7F" w:rsidRPr="005D70F4" w:rsidRDefault="00AD6D7F" w:rsidP="00AD6D7F">
      <w:pPr>
        <w:spacing w:before="120"/>
        <w:jc w:val="both"/>
        <w:outlineLvl w:val="1"/>
        <w:rPr>
          <w:rFonts w:ascii="Arial" w:hAnsi="Arial" w:cs="Arial"/>
          <w:color w:val="000000"/>
          <w:sz w:val="20"/>
          <w:szCs w:val="20"/>
        </w:rPr>
      </w:pPr>
      <w:r w:rsidRPr="005D70F4">
        <w:rPr>
          <w:rFonts w:ascii="Arial" w:hAnsi="Arial" w:cs="Arial"/>
          <w:color w:val="000000"/>
          <w:sz w:val="20"/>
          <w:szCs w:val="20"/>
        </w:rPr>
        <w:lastRenderedPageBreak/>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5 (пяти) календарных дней.</w:t>
      </w:r>
    </w:p>
    <w:p w:rsidR="00AD6D7F" w:rsidRPr="005D70F4" w:rsidRDefault="00AD6D7F" w:rsidP="00AD6D7F">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Pr="006D7DB4">
        <w:rPr>
          <w:rFonts w:ascii="Arial" w:hAnsi="Arial" w:cs="Arial"/>
          <w:sz w:val="20"/>
        </w:rPr>
        <w:t xml:space="preserve"> </w:t>
      </w:r>
      <w:r>
        <w:rPr>
          <w:rFonts w:ascii="Arial" w:hAnsi="Arial" w:cs="Arial"/>
          <w:sz w:val="20"/>
        </w:rPr>
        <w:t xml:space="preserve">1 (одного) рабочего </w:t>
      </w:r>
      <w:r w:rsidRPr="005D70F4">
        <w:rPr>
          <w:rFonts w:ascii="Arial" w:hAnsi="Arial" w:cs="Arial"/>
          <w:sz w:val="20"/>
        </w:rPr>
        <w:t>дн</w:t>
      </w:r>
      <w:r>
        <w:rPr>
          <w:rFonts w:ascii="Arial" w:hAnsi="Arial" w:cs="Arial"/>
          <w:sz w:val="20"/>
        </w:rPr>
        <w:t>я со дня разглашения Информации.</w:t>
      </w:r>
    </w:p>
    <w:p w:rsidR="00AD6D7F" w:rsidRPr="005D70F4" w:rsidRDefault="00AD6D7F" w:rsidP="00AD6D7F">
      <w:pPr>
        <w:pStyle w:val="a5"/>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AD6D7F" w:rsidRPr="005D70F4" w:rsidRDefault="00AD6D7F" w:rsidP="00AD6D7F">
      <w:pPr>
        <w:pStyle w:val="a5"/>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AD6D7F" w:rsidRPr="005D70F4" w:rsidRDefault="00AD6D7F" w:rsidP="00AD6D7F">
      <w:pPr>
        <w:pStyle w:val="a5"/>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AD6D7F" w:rsidRPr="005D70F4" w:rsidRDefault="00AD6D7F" w:rsidP="00AD6D7F">
      <w:pPr>
        <w:pStyle w:val="a5"/>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Pr>
          <w:rFonts w:ascii="Arial" w:hAnsi="Arial" w:cs="Arial"/>
          <w:color w:val="000000"/>
          <w:sz w:val="20"/>
          <w:szCs w:val="20"/>
        </w:rPr>
        <w:t>штраф</w:t>
      </w:r>
      <w:r w:rsidRPr="005D70F4">
        <w:rPr>
          <w:rFonts w:ascii="Arial" w:hAnsi="Arial" w:cs="Arial"/>
          <w:color w:val="000000"/>
          <w:sz w:val="20"/>
          <w:szCs w:val="20"/>
        </w:rPr>
        <w:t xml:space="preserve"> в размере </w:t>
      </w:r>
      <w:r>
        <w:rPr>
          <w:rFonts w:ascii="Arial" w:hAnsi="Arial" w:cs="Arial"/>
          <w:color w:val="000000"/>
          <w:sz w:val="20"/>
          <w:szCs w:val="20"/>
        </w:rPr>
        <w:t>100 000</w:t>
      </w:r>
      <w:r w:rsidRPr="005D70F4">
        <w:rPr>
          <w:rFonts w:ascii="Arial" w:hAnsi="Arial" w:cs="Arial"/>
          <w:color w:val="000000"/>
          <w:sz w:val="20"/>
          <w:szCs w:val="20"/>
        </w:rPr>
        <w:t xml:space="preserve"> (</w:t>
      </w:r>
      <w:r>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AD6D7F" w:rsidRPr="005D70F4" w:rsidRDefault="00AD6D7F" w:rsidP="00AD6D7F">
      <w:pPr>
        <w:pStyle w:val="a5"/>
        <w:spacing w:after="0"/>
        <w:jc w:val="both"/>
        <w:rPr>
          <w:rFonts w:ascii="Arial" w:hAnsi="Arial" w:cs="Arial"/>
          <w:color w:val="000000"/>
          <w:sz w:val="20"/>
          <w:szCs w:val="20"/>
        </w:rPr>
      </w:pPr>
    </w:p>
    <w:p w:rsidR="00AD6D7F" w:rsidRPr="005D70F4" w:rsidRDefault="00AD6D7F" w:rsidP="00AD6D7F">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AD6D7F"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Pr>
          <w:rFonts w:ascii="Arial" w:hAnsi="Arial" w:cs="Arial"/>
          <w:sz w:val="20"/>
          <w:szCs w:val="20"/>
        </w:rPr>
        <w:t>пени</w:t>
      </w:r>
      <w:r w:rsidRPr="005D70F4">
        <w:rPr>
          <w:rFonts w:ascii="Arial" w:hAnsi="Arial" w:cs="Arial"/>
          <w:sz w:val="20"/>
          <w:szCs w:val="20"/>
        </w:rPr>
        <w:t xml:space="preserve"> в размере </w:t>
      </w:r>
      <w:r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Pr>
          <w:rFonts w:ascii="Arial" w:hAnsi="Arial" w:cs="Arial"/>
          <w:sz w:val="20"/>
          <w:szCs w:val="20"/>
        </w:rPr>
        <w:t xml:space="preserve"> не поставленного в срок Товара</w:t>
      </w:r>
      <w:r w:rsidRPr="005D70F4">
        <w:rPr>
          <w:rFonts w:ascii="Arial" w:hAnsi="Arial" w:cs="Arial"/>
          <w:sz w:val="20"/>
          <w:szCs w:val="20"/>
        </w:rPr>
        <w:t>.</w:t>
      </w:r>
    </w:p>
    <w:p w:rsidR="00AD6D7F" w:rsidRPr="005D70F4" w:rsidRDefault="00AD6D7F" w:rsidP="00AD6D7F">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AD6D7F" w:rsidRPr="005D70F4" w:rsidRDefault="00AD6D7F" w:rsidP="00AD6D7F">
      <w:pPr>
        <w:spacing w:before="120"/>
        <w:jc w:val="both"/>
        <w:outlineLvl w:val="1"/>
        <w:rPr>
          <w:rFonts w:ascii="Arial" w:hAnsi="Arial" w:cs="Arial"/>
          <w:sz w:val="20"/>
          <w:szCs w:val="20"/>
        </w:rPr>
      </w:pPr>
      <w:r w:rsidRPr="00DE05EE">
        <w:rPr>
          <w:rFonts w:ascii="Arial" w:hAnsi="Arial" w:cs="Arial"/>
          <w:sz w:val="20"/>
          <w:szCs w:val="20"/>
        </w:rPr>
        <w:t>8.</w:t>
      </w:r>
      <w:r>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Pr>
          <w:rFonts w:ascii="Arial" w:hAnsi="Arial" w:cs="Arial"/>
          <w:sz w:val="20"/>
          <w:szCs w:val="20"/>
        </w:rPr>
        <w:t xml:space="preserve"> Все фактические расходы </w:t>
      </w:r>
      <w:r>
        <w:rPr>
          <w:rFonts w:ascii="Helv" w:hAnsi="Helv" w:cs="Helv"/>
          <w:color w:val="000000"/>
          <w:sz w:val="20"/>
          <w:szCs w:val="20"/>
        </w:rPr>
        <w:t>по ремонту</w:t>
      </w:r>
      <w:r>
        <w:rPr>
          <w:rFonts w:ascii="Arial" w:hAnsi="Arial" w:cs="Arial"/>
          <w:sz w:val="20"/>
          <w:szCs w:val="20"/>
        </w:rPr>
        <w:t xml:space="preserve"> Товара несет Поставщик.</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8.</w:t>
      </w:r>
      <w:r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Pr>
          <w:rFonts w:ascii="Arial" w:hAnsi="Arial" w:cs="Arial"/>
          <w:sz w:val="20"/>
          <w:szCs w:val="20"/>
        </w:rPr>
        <w:t>П</w:t>
      </w:r>
      <w:r w:rsidRPr="005D70F4">
        <w:rPr>
          <w:rFonts w:ascii="Arial" w:hAnsi="Arial" w:cs="Arial"/>
          <w:sz w:val="20"/>
          <w:szCs w:val="20"/>
        </w:rPr>
        <w:t xml:space="preserve">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8.</w:t>
      </w:r>
      <w:r w:rsidRPr="004C1F75">
        <w:rPr>
          <w:rFonts w:ascii="Arial" w:hAnsi="Arial" w:cs="Arial"/>
          <w:sz w:val="20"/>
          <w:szCs w:val="20"/>
        </w:rPr>
        <w:t>6</w:t>
      </w:r>
      <w:r w:rsidRPr="005D70F4">
        <w:rPr>
          <w:rFonts w:ascii="Arial" w:hAnsi="Arial" w:cs="Arial"/>
          <w:sz w:val="20"/>
          <w:szCs w:val="20"/>
        </w:rPr>
        <w:t xml:space="preserve">. </w:t>
      </w:r>
      <w:proofErr w:type="gramStart"/>
      <w:r w:rsidRPr="005D70F4">
        <w:rPr>
          <w:rFonts w:ascii="Arial" w:hAnsi="Arial" w:cs="Arial"/>
          <w:sz w:val="20"/>
          <w:szCs w:val="20"/>
        </w:rPr>
        <w:t>В случае направления в адрес Покупателя Поставщиком уведомления об отказе от исполнения обязательств по поставке</w:t>
      </w:r>
      <w:proofErr w:type="gramEnd"/>
      <w:r w:rsidRPr="005D70F4">
        <w:rPr>
          <w:rFonts w:ascii="Arial" w:hAnsi="Arial" w:cs="Arial"/>
          <w:sz w:val="20"/>
          <w:szCs w:val="2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 xml:space="preserve">Товара и возместить убытки Покупателя, вызванные отказом от поставки Товара, в течение 30 дней </w:t>
      </w:r>
      <w:proofErr w:type="gramStart"/>
      <w:r w:rsidRPr="005D70F4">
        <w:rPr>
          <w:rFonts w:ascii="Arial" w:hAnsi="Arial" w:cs="Arial"/>
          <w:sz w:val="20"/>
          <w:szCs w:val="20"/>
        </w:rPr>
        <w:t>с даты выставления</w:t>
      </w:r>
      <w:proofErr w:type="gramEnd"/>
      <w:r w:rsidRPr="005D70F4">
        <w:rPr>
          <w:rFonts w:ascii="Arial" w:hAnsi="Arial" w:cs="Arial"/>
          <w:sz w:val="20"/>
          <w:szCs w:val="20"/>
        </w:rPr>
        <w:t xml:space="preserve"> счета Покупателем.</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5D70F4">
        <w:rPr>
          <w:rFonts w:ascii="Arial" w:hAnsi="Arial" w:cs="Arial"/>
          <w:sz w:val="20"/>
          <w:szCs w:val="20"/>
        </w:rPr>
        <w:t>с даты направления</w:t>
      </w:r>
      <w:proofErr w:type="gramEnd"/>
      <w:r w:rsidRPr="005D70F4">
        <w:rPr>
          <w:rFonts w:ascii="Arial" w:hAnsi="Arial" w:cs="Arial"/>
          <w:sz w:val="20"/>
          <w:szCs w:val="20"/>
        </w:rPr>
        <w:t xml:space="preserve"> Покупателем письменного согласия с </w:t>
      </w:r>
      <w:r w:rsidRPr="005D70F4">
        <w:rPr>
          <w:rFonts w:ascii="Arial" w:hAnsi="Arial" w:cs="Arial"/>
          <w:sz w:val="20"/>
          <w:szCs w:val="20"/>
        </w:rPr>
        <w:lastRenderedPageBreak/>
        <w:t xml:space="preserve">отказом Поставщика от исполнения обязательств по поставке Товара по Договору/соответствующему Приложению. </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8.</w:t>
      </w:r>
      <w:r w:rsidRPr="004C1F75">
        <w:rPr>
          <w:rFonts w:ascii="Arial" w:hAnsi="Arial" w:cs="Arial"/>
          <w:sz w:val="20"/>
          <w:szCs w:val="20"/>
        </w:rPr>
        <w:t>7</w:t>
      </w:r>
      <w:r w:rsidRPr="005D70F4">
        <w:rPr>
          <w:rFonts w:ascii="Arial" w:hAnsi="Arial" w:cs="Arial"/>
          <w:sz w:val="20"/>
          <w:szCs w:val="20"/>
        </w:rPr>
        <w:t xml:space="preserve">.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w:t>
      </w:r>
      <w:proofErr w:type="spellStart"/>
      <w:r w:rsidRPr="005D70F4">
        <w:rPr>
          <w:rFonts w:ascii="Arial" w:hAnsi="Arial" w:cs="Arial"/>
          <w:sz w:val="20"/>
          <w:szCs w:val="20"/>
        </w:rPr>
        <w:t>несертифицированного</w:t>
      </w:r>
      <w:proofErr w:type="spellEnd"/>
      <w:r w:rsidRPr="005D70F4">
        <w:rPr>
          <w:rFonts w:ascii="Arial" w:hAnsi="Arial" w:cs="Arial"/>
          <w:sz w:val="20"/>
          <w:szCs w:val="20"/>
        </w:rPr>
        <w:t xml:space="preserve"> Товара.</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8.</w:t>
      </w:r>
      <w:r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8.</w:t>
      </w:r>
      <w:r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Pr>
          <w:rFonts w:ascii="Arial" w:hAnsi="Arial" w:cs="Arial"/>
          <w:sz w:val="20"/>
          <w:szCs w:val="20"/>
        </w:rPr>
        <w:t>, если досрочная поставка не была согласована Сторонами в письменном виде.</w:t>
      </w:r>
    </w:p>
    <w:p w:rsidR="00AD6D7F" w:rsidRDefault="00AD6D7F" w:rsidP="00AD6D7F">
      <w:pPr>
        <w:widowControl w:val="0"/>
        <w:spacing w:before="120"/>
        <w:jc w:val="both"/>
        <w:outlineLvl w:val="1"/>
        <w:rPr>
          <w:rFonts w:ascii="Arial" w:hAnsi="Arial" w:cs="Arial"/>
          <w:sz w:val="20"/>
          <w:szCs w:val="20"/>
        </w:rPr>
      </w:pPr>
      <w:r w:rsidRPr="00EB63CF">
        <w:rPr>
          <w:rFonts w:ascii="Arial" w:hAnsi="Arial" w:cs="Arial"/>
          <w:sz w:val="20"/>
          <w:szCs w:val="20"/>
        </w:rPr>
        <w:t>8.1</w:t>
      </w:r>
      <w:r w:rsidRPr="004C1F75">
        <w:rPr>
          <w:rFonts w:ascii="Arial" w:hAnsi="Arial" w:cs="Arial"/>
          <w:sz w:val="20"/>
          <w:szCs w:val="20"/>
        </w:rPr>
        <w:t>0</w:t>
      </w:r>
      <w:r w:rsidRPr="00EB63CF">
        <w:rPr>
          <w:rFonts w:ascii="Arial" w:hAnsi="Arial" w:cs="Arial"/>
          <w:sz w:val="20"/>
          <w:szCs w:val="20"/>
        </w:rPr>
        <w:t xml:space="preserve">. </w:t>
      </w:r>
      <w:proofErr w:type="gramStart"/>
      <w:r w:rsidRPr="00EB63CF">
        <w:rPr>
          <w:rFonts w:ascii="Arial" w:hAnsi="Arial" w:cs="Arial"/>
          <w:sz w:val="20"/>
          <w:szCs w:val="20"/>
        </w:rPr>
        <w:t>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Pr>
          <w:rFonts w:ascii="Arial" w:hAnsi="Arial" w:cs="Arial"/>
          <w:sz w:val="20"/>
          <w:szCs w:val="20"/>
        </w:rPr>
        <w:t>, уведомив Поставщика, руководствуясь статьей 511 ГК РФ, отказаться от принятия Товара, поставка которого просрочена</w:t>
      </w:r>
      <w:proofErr w:type="gramEnd"/>
      <w:r>
        <w:rPr>
          <w:rFonts w:ascii="Arial" w:hAnsi="Arial" w:cs="Arial"/>
          <w:sz w:val="20"/>
          <w:szCs w:val="20"/>
        </w:rPr>
        <w:t>, а также взыскать пени</w:t>
      </w:r>
      <w:r w:rsidRPr="00EB63CF">
        <w:rPr>
          <w:rFonts w:ascii="Arial" w:hAnsi="Arial" w:cs="Arial"/>
          <w:sz w:val="20"/>
          <w:szCs w:val="20"/>
        </w:rPr>
        <w:t xml:space="preserve"> </w:t>
      </w:r>
      <w:r>
        <w:rPr>
          <w:rFonts w:ascii="Arial" w:hAnsi="Arial" w:cs="Arial"/>
          <w:sz w:val="20"/>
          <w:szCs w:val="20"/>
        </w:rPr>
        <w:t>в соответствии с пунктом 8.3 Договора</w:t>
      </w:r>
      <w:r w:rsidRPr="00EB63CF">
        <w:rPr>
          <w:rFonts w:ascii="Arial" w:hAnsi="Arial" w:cs="Arial"/>
          <w:sz w:val="20"/>
          <w:szCs w:val="20"/>
        </w:rPr>
        <w:t>.</w:t>
      </w:r>
      <w:r w:rsidRPr="005D70F4">
        <w:rPr>
          <w:rFonts w:ascii="Arial" w:hAnsi="Arial" w:cs="Arial"/>
          <w:sz w:val="20"/>
          <w:szCs w:val="20"/>
        </w:rPr>
        <w:t xml:space="preserve"> </w:t>
      </w:r>
    </w:p>
    <w:p w:rsidR="00AD6D7F" w:rsidRPr="005D70F4" w:rsidRDefault="00AD6D7F" w:rsidP="00AD6D7F">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8.1</w:t>
      </w:r>
      <w:r>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Pr="004C1F75">
        <w:rPr>
          <w:rFonts w:ascii="Arial" w:hAnsi="Arial" w:cs="Arial"/>
          <w:sz w:val="20"/>
          <w:szCs w:val="20"/>
        </w:rPr>
        <w:t>6</w:t>
      </w:r>
      <w:r w:rsidRPr="005D70F4">
        <w:rPr>
          <w:rFonts w:ascii="Arial" w:hAnsi="Arial" w:cs="Arial"/>
          <w:sz w:val="20"/>
          <w:szCs w:val="20"/>
        </w:rPr>
        <w:t>. Договора.</w:t>
      </w:r>
    </w:p>
    <w:p w:rsidR="00AD6D7F" w:rsidRPr="005D70F4" w:rsidRDefault="00AD6D7F" w:rsidP="00AD6D7F">
      <w:pPr>
        <w:widowControl w:val="0"/>
        <w:spacing w:before="120"/>
        <w:jc w:val="both"/>
        <w:outlineLvl w:val="1"/>
        <w:rPr>
          <w:rFonts w:ascii="Arial" w:hAnsi="Arial" w:cs="Arial"/>
          <w:bCs/>
          <w:sz w:val="20"/>
          <w:szCs w:val="20"/>
        </w:rPr>
      </w:pPr>
      <w:r w:rsidRPr="005D70F4">
        <w:rPr>
          <w:rFonts w:ascii="Arial" w:hAnsi="Arial" w:cs="Arial"/>
          <w:bCs/>
          <w:sz w:val="20"/>
          <w:szCs w:val="20"/>
        </w:rPr>
        <w:t>8.1</w:t>
      </w:r>
      <w:r>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8.1</w:t>
      </w:r>
      <w:r>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AD6D7F" w:rsidRPr="005D70F4" w:rsidRDefault="00AD6D7F" w:rsidP="00AD6D7F">
      <w:pPr>
        <w:rPr>
          <w:rFonts w:ascii="Arial" w:hAnsi="Arial" w:cs="Arial"/>
          <w:b/>
          <w:sz w:val="20"/>
          <w:szCs w:val="20"/>
        </w:rPr>
      </w:pPr>
    </w:p>
    <w:p w:rsidR="00AD6D7F" w:rsidRPr="005D70F4" w:rsidRDefault="00AD6D7F" w:rsidP="00AD6D7F">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AD6D7F" w:rsidRPr="00DE4AA4" w:rsidRDefault="00AD6D7F" w:rsidP="00AD6D7F">
      <w:pPr>
        <w:keepLines/>
        <w:widowControl w:val="0"/>
        <w:tabs>
          <w:tab w:val="left" w:pos="540"/>
        </w:tabs>
        <w:jc w:val="both"/>
        <w:outlineLvl w:val="1"/>
        <w:rPr>
          <w:rFonts w:ascii="Arial" w:hAnsi="Arial" w:cs="Arial"/>
          <w:sz w:val="20"/>
          <w:szCs w:val="20"/>
        </w:rPr>
      </w:pPr>
      <w:r w:rsidRPr="005D70F4">
        <w:rPr>
          <w:rFonts w:ascii="Arial" w:hAnsi="Arial" w:cs="Arial"/>
          <w:sz w:val="20"/>
          <w:szCs w:val="20"/>
        </w:rPr>
        <w:t xml:space="preserve">9.1. </w:t>
      </w:r>
      <w:r w:rsidRPr="00DE4AA4">
        <w:rPr>
          <w:rFonts w:ascii="Arial" w:hAnsi="Arial" w:cs="Arial"/>
          <w:sz w:val="20"/>
          <w:szCs w:val="20"/>
        </w:rPr>
        <w:t>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AD6D7F" w:rsidRPr="005D70F4" w:rsidRDefault="00AD6D7F" w:rsidP="00DE4AA4">
      <w:pPr>
        <w:tabs>
          <w:tab w:val="left" w:pos="540"/>
        </w:tabs>
        <w:autoSpaceDE w:val="0"/>
        <w:autoSpaceDN w:val="0"/>
        <w:adjustRightInd w:val="0"/>
        <w:jc w:val="both"/>
        <w:outlineLvl w:val="1"/>
        <w:rPr>
          <w:rFonts w:cs="Arial"/>
          <w:b/>
          <w:bCs/>
          <w:sz w:val="20"/>
          <w:szCs w:val="20"/>
        </w:rPr>
      </w:pPr>
      <w:r w:rsidRPr="00DE4AA4">
        <w:rPr>
          <w:rFonts w:ascii="Arial" w:hAnsi="Arial" w:cs="Arial"/>
          <w:sz w:val="20"/>
          <w:szCs w:val="20"/>
        </w:rPr>
        <w:t xml:space="preserve">9.2. </w:t>
      </w:r>
      <w:proofErr w:type="gramStart"/>
      <w:r w:rsidRPr="00DE4AA4">
        <w:rPr>
          <w:rFonts w:ascii="Arial" w:hAnsi="Arial" w:cs="Arial"/>
          <w:sz w:val="20"/>
          <w:szCs w:val="20"/>
        </w:rPr>
        <w:t>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roofErr w:type="gramEnd"/>
      <w:r w:rsidR="00DE4AA4">
        <w:rPr>
          <w:rFonts w:ascii="Arial" w:hAnsi="Arial" w:cs="Arial"/>
          <w:sz w:val="20"/>
          <w:szCs w:val="20"/>
        </w:rPr>
        <w:t xml:space="preserve"> </w:t>
      </w:r>
      <w:r w:rsidRPr="00DE4AA4">
        <w:rPr>
          <w:rFonts w:ascii="Arial" w:hAnsi="Arial" w:cs="Arial"/>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r w:rsidRPr="005D70F4">
        <w:rPr>
          <w:rFonts w:cs="Arial"/>
          <w:sz w:val="20"/>
          <w:szCs w:val="20"/>
        </w:rPr>
        <w:t>уведомить другую Сторону о возобновлении выполнения своих обязательств согласно Договору.</w:t>
      </w:r>
    </w:p>
    <w:p w:rsidR="00AD6D7F" w:rsidRPr="005D70F4" w:rsidRDefault="00AD6D7F" w:rsidP="00AD6D7F">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AD6D7F" w:rsidRPr="005D70F4" w:rsidRDefault="00AD6D7F" w:rsidP="00AD6D7F">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5D70F4">
        <w:rPr>
          <w:rFonts w:ascii="Arial" w:hAnsi="Arial" w:cs="Arial"/>
          <w:sz w:val="20"/>
          <w:szCs w:val="20"/>
        </w:rPr>
        <w:t>,</w:t>
      </w:r>
      <w:proofErr w:type="gramEnd"/>
      <w:r w:rsidRPr="005D70F4">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w:t>
      </w:r>
      <w:r w:rsidRPr="005D70F4">
        <w:rPr>
          <w:rFonts w:ascii="Arial" w:hAnsi="Arial" w:cs="Arial"/>
          <w:sz w:val="20"/>
          <w:szCs w:val="20"/>
        </w:rPr>
        <w:lastRenderedPageBreak/>
        <w:t>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AD6D7F" w:rsidRPr="005D70F4" w:rsidRDefault="00AD6D7F" w:rsidP="00AD6D7F">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5D70F4">
        <w:rPr>
          <w:rFonts w:ascii="Arial" w:hAnsi="Arial" w:cs="Arial"/>
          <w:sz w:val="20"/>
          <w:szCs w:val="20"/>
        </w:rPr>
        <w:t>ств в ср</w:t>
      </w:r>
      <w:proofErr w:type="gramEnd"/>
      <w:r w:rsidRPr="005D70F4">
        <w:rPr>
          <w:rFonts w:ascii="Arial" w:hAnsi="Arial" w:cs="Arial"/>
          <w:sz w:val="20"/>
          <w:szCs w:val="20"/>
        </w:rPr>
        <w:t>ок, не превышающий 3 дней с момента прекращения действия этих обстоятельств.</w:t>
      </w:r>
    </w:p>
    <w:p w:rsidR="00AD6D7F" w:rsidRPr="005D70F4" w:rsidRDefault="00AD6D7F" w:rsidP="00AD6D7F">
      <w:pPr>
        <w:tabs>
          <w:tab w:val="left" w:pos="540"/>
        </w:tabs>
        <w:autoSpaceDE w:val="0"/>
        <w:autoSpaceDN w:val="0"/>
        <w:adjustRightInd w:val="0"/>
        <w:jc w:val="both"/>
        <w:rPr>
          <w:rFonts w:ascii="Arial" w:hAnsi="Arial" w:cs="Arial"/>
          <w:sz w:val="20"/>
          <w:szCs w:val="20"/>
        </w:rPr>
      </w:pPr>
    </w:p>
    <w:p w:rsidR="001160FE" w:rsidRPr="00BB3808" w:rsidRDefault="001160FE" w:rsidP="00AD6D7F">
      <w:pPr>
        <w:keepLines/>
        <w:widowControl w:val="0"/>
        <w:spacing w:after="120"/>
        <w:jc w:val="center"/>
        <w:outlineLvl w:val="0"/>
        <w:rPr>
          <w:rFonts w:ascii="Arial" w:hAnsi="Arial" w:cs="Arial"/>
          <w:b/>
          <w:bCs/>
          <w:sz w:val="20"/>
          <w:szCs w:val="20"/>
        </w:rPr>
      </w:pPr>
    </w:p>
    <w:p w:rsidR="00AD6D7F" w:rsidRPr="005D70F4" w:rsidRDefault="00AD6D7F" w:rsidP="00AD6D7F">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10.2. </w:t>
      </w:r>
      <w:proofErr w:type="gramStart"/>
      <w:r w:rsidRPr="005D70F4">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5D70F4">
        <w:rPr>
          <w:rFonts w:ascii="Arial" w:hAnsi="Arial" w:cs="Arial"/>
          <w:sz w:val="20"/>
          <w:szCs w:val="20"/>
        </w:rPr>
        <w:t xml:space="preserve"> у другой Стороны. </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w:t>
      </w:r>
      <w:proofErr w:type="gramStart"/>
      <w:r w:rsidRPr="005D70F4">
        <w:rPr>
          <w:rFonts w:ascii="Arial" w:hAnsi="Arial" w:cs="Arial"/>
          <w:sz w:val="20"/>
          <w:szCs w:val="20"/>
        </w:rPr>
        <w:t>суд</w:t>
      </w:r>
      <w:proofErr w:type="gramEnd"/>
      <w:r w:rsidRPr="005D70F4">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AD6D7F" w:rsidRPr="008A5E68" w:rsidRDefault="00AD6D7F" w:rsidP="00AD6D7F">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F532EC">
        <w:rPr>
          <w:rFonts w:ascii="Arial" w:hAnsi="Arial" w:cs="Arial"/>
          <w:bCs/>
          <w:sz w:val="20"/>
          <w:szCs w:val="20"/>
        </w:rPr>
        <w:t>Арбитражным судом по месту нахождения Покупателя</w:t>
      </w:r>
      <w:r w:rsidRPr="00F532EC">
        <w:rPr>
          <w:rFonts w:ascii="Arial" w:hAnsi="Arial" w:cs="Arial"/>
          <w:sz w:val="20"/>
          <w:szCs w:val="20"/>
        </w:rPr>
        <w:t>.</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AD6D7F" w:rsidRDefault="00AD6D7F" w:rsidP="00AD6D7F">
      <w:pPr>
        <w:tabs>
          <w:tab w:val="left" w:pos="4346"/>
        </w:tabs>
        <w:jc w:val="center"/>
        <w:outlineLvl w:val="0"/>
        <w:rPr>
          <w:rFonts w:ascii="Arial" w:hAnsi="Arial" w:cs="Arial"/>
          <w:b/>
          <w:bCs/>
          <w:sz w:val="20"/>
          <w:szCs w:val="20"/>
        </w:rPr>
      </w:pPr>
    </w:p>
    <w:p w:rsidR="00AD6D7F" w:rsidRPr="005D70F4" w:rsidRDefault="00AD6D7F" w:rsidP="00AD6D7F">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AD6D7F" w:rsidRPr="005D70F4" w:rsidRDefault="00AD6D7F" w:rsidP="00AD6D7F">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AD6D7F" w:rsidRDefault="00AD6D7F" w:rsidP="00AD6D7F">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w:t>
      </w:r>
      <w:r w:rsidR="00E1037C">
        <w:rPr>
          <w:rFonts w:ascii="Arial" w:hAnsi="Arial" w:cs="Arial"/>
          <w:sz w:val="20"/>
          <w:szCs w:val="20"/>
        </w:rPr>
        <w:t>исполнения сторонами обязательств</w:t>
      </w:r>
      <w:r w:rsidRPr="005D70F4">
        <w:rPr>
          <w:rFonts w:ascii="Arial" w:hAnsi="Arial" w:cs="Arial"/>
          <w:sz w:val="20"/>
          <w:szCs w:val="20"/>
        </w:rPr>
        <w:t xml:space="preserve">, если только до этого он не </w:t>
      </w:r>
      <w:proofErr w:type="gramStart"/>
      <w:r w:rsidRPr="005D70F4">
        <w:rPr>
          <w:rFonts w:ascii="Arial" w:hAnsi="Arial" w:cs="Arial"/>
          <w:sz w:val="20"/>
          <w:szCs w:val="20"/>
        </w:rPr>
        <w:t>будет</w:t>
      </w:r>
      <w:proofErr w:type="gramEnd"/>
      <w:r w:rsidRPr="005D70F4">
        <w:rPr>
          <w:rFonts w:ascii="Arial" w:hAnsi="Arial" w:cs="Arial"/>
          <w:sz w:val="20"/>
          <w:szCs w:val="20"/>
        </w:rPr>
        <w:t xml:space="preserve">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AD6D7F" w:rsidRPr="005D70F4" w:rsidRDefault="00AD6D7F" w:rsidP="00AD6D7F">
      <w:pPr>
        <w:autoSpaceDE w:val="0"/>
        <w:autoSpaceDN w:val="0"/>
        <w:adjustRightInd w:val="0"/>
        <w:jc w:val="both"/>
        <w:rPr>
          <w:rFonts w:ascii="Arial" w:hAnsi="Arial" w:cs="Arial"/>
          <w:color w:val="000000"/>
          <w:sz w:val="20"/>
          <w:szCs w:val="20"/>
        </w:rPr>
      </w:pPr>
    </w:p>
    <w:p w:rsidR="00AD6D7F" w:rsidRPr="005D70F4" w:rsidRDefault="00AD6D7F" w:rsidP="00AD6D7F">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Pr>
          <w:rFonts w:ascii="Arial" w:hAnsi="Arial" w:cs="Arial"/>
          <w:sz w:val="20"/>
          <w:szCs w:val="20"/>
        </w:rPr>
        <w:t>2</w:t>
      </w:r>
      <w:r w:rsidRPr="005D70F4">
        <w:rPr>
          <w:rFonts w:ascii="Arial" w:hAnsi="Arial" w:cs="Arial"/>
          <w:sz w:val="20"/>
          <w:szCs w:val="20"/>
        </w:rPr>
        <w:t xml:space="preserve"> (</w:t>
      </w:r>
      <w:r>
        <w:rPr>
          <w:rFonts w:ascii="Arial" w:hAnsi="Arial" w:cs="Arial"/>
          <w:sz w:val="20"/>
          <w:szCs w:val="20"/>
        </w:rPr>
        <w:t>двух</w:t>
      </w:r>
      <w:r w:rsidRPr="005D70F4">
        <w:rPr>
          <w:rFonts w:ascii="Arial" w:hAnsi="Arial" w:cs="Arial"/>
          <w:sz w:val="20"/>
          <w:szCs w:val="20"/>
        </w:rPr>
        <w:t xml:space="preserve">)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12.2. В день подписания настоящего Договора вся предшествующая переписка и переговоры между Сторонами по </w:t>
      </w:r>
      <w:proofErr w:type="gramStart"/>
      <w:r w:rsidRPr="005D70F4">
        <w:rPr>
          <w:rFonts w:ascii="Arial" w:hAnsi="Arial" w:cs="Arial"/>
          <w:sz w:val="20"/>
          <w:szCs w:val="20"/>
        </w:rPr>
        <w:t>вопросам, являющимся предметом Договора теряют</w:t>
      </w:r>
      <w:proofErr w:type="gramEnd"/>
      <w:r w:rsidRPr="005D70F4">
        <w:rPr>
          <w:rFonts w:ascii="Arial" w:hAnsi="Arial" w:cs="Arial"/>
          <w:sz w:val="20"/>
          <w:szCs w:val="20"/>
        </w:rPr>
        <w:t xml:space="preserve"> силу.</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12.4. </w:t>
      </w:r>
      <w:proofErr w:type="gramStart"/>
      <w:r w:rsidRPr="005D70F4">
        <w:rPr>
          <w:rFonts w:ascii="Arial" w:hAnsi="Arial" w:cs="Arial"/>
          <w:sz w:val="20"/>
          <w:szCs w:val="20"/>
        </w:rPr>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w:t>
      </w:r>
      <w:r w:rsidRPr="005D70F4">
        <w:rPr>
          <w:rFonts w:ascii="Arial" w:hAnsi="Arial" w:cs="Arial"/>
          <w:sz w:val="20"/>
          <w:szCs w:val="20"/>
        </w:rPr>
        <w:lastRenderedPageBreak/>
        <w:t xml:space="preserve">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w:t>
      </w:r>
      <w:proofErr w:type="spellStart"/>
      <w:r w:rsidRPr="005D70F4">
        <w:rPr>
          <w:rFonts w:ascii="Arial" w:hAnsi="Arial" w:cs="Arial"/>
          <w:sz w:val="20"/>
          <w:szCs w:val="20"/>
        </w:rPr>
        <w:t>и\или</w:t>
      </w:r>
      <w:proofErr w:type="spellEnd"/>
      <w:r w:rsidRPr="005D70F4">
        <w:rPr>
          <w:rFonts w:ascii="Arial" w:hAnsi="Arial" w:cs="Arial"/>
          <w:sz w:val="20"/>
          <w:szCs w:val="20"/>
        </w:rPr>
        <w:t xml:space="preserve"> дополнение Договора возможно в одностороннем порядке одной из Сторон.</w:t>
      </w:r>
      <w:proofErr w:type="gramEnd"/>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6" w:name="ТекстовоеПоле116"/>
      <w:r w:rsidR="001C561A">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1C561A">
        <w:rPr>
          <w:rFonts w:ascii="Arial" w:hAnsi="Arial" w:cs="Arial"/>
          <w:sz w:val="20"/>
          <w:szCs w:val="20"/>
        </w:rPr>
      </w:r>
      <w:r w:rsidR="001C561A">
        <w:rPr>
          <w:rFonts w:ascii="Arial" w:hAnsi="Arial" w:cs="Arial"/>
          <w:sz w:val="20"/>
          <w:szCs w:val="20"/>
        </w:rPr>
        <w:fldChar w:fldCharType="separate"/>
      </w:r>
      <w:r>
        <w:rPr>
          <w:rFonts w:ascii="Arial" w:hAnsi="Arial" w:cs="Arial"/>
          <w:noProof/>
          <w:sz w:val="20"/>
          <w:szCs w:val="20"/>
        </w:rPr>
        <w:t>Приложениях</w:t>
      </w:r>
      <w:r w:rsidR="001C561A">
        <w:rPr>
          <w:rFonts w:ascii="Arial" w:hAnsi="Arial" w:cs="Arial"/>
          <w:sz w:val="20"/>
          <w:szCs w:val="20"/>
        </w:rPr>
        <w:fldChar w:fldCharType="end"/>
      </w:r>
      <w:bookmarkEnd w:id="6"/>
      <w:r w:rsidRPr="005D70F4">
        <w:rPr>
          <w:rFonts w:ascii="Arial" w:hAnsi="Arial" w:cs="Arial"/>
          <w:sz w:val="20"/>
          <w:szCs w:val="20"/>
        </w:rPr>
        <w:t>.</w:t>
      </w:r>
    </w:p>
    <w:p w:rsidR="00AD6D7F" w:rsidRPr="005D70F4" w:rsidRDefault="00AD6D7F" w:rsidP="00AD6D7F">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AD6D7F" w:rsidRPr="005D70F4" w:rsidRDefault="00AD6D7F" w:rsidP="00AD6D7F">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В случае изменения указанных </w:t>
      </w:r>
      <w:r>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5D70F4">
        <w:rPr>
          <w:rFonts w:ascii="Arial" w:hAnsi="Arial" w:cs="Arial"/>
          <w:sz w:val="20"/>
          <w:szCs w:val="20"/>
        </w:rPr>
        <w:t xml:space="preserve">, но в любом случае не позднее 10 (Десяти) дней </w:t>
      </w:r>
      <w:proofErr w:type="gramStart"/>
      <w:r w:rsidRPr="005D70F4">
        <w:rPr>
          <w:rFonts w:ascii="Arial" w:hAnsi="Arial" w:cs="Arial"/>
          <w:sz w:val="20"/>
          <w:szCs w:val="20"/>
        </w:rPr>
        <w:t>с даты изменения</w:t>
      </w:r>
      <w:proofErr w:type="gramEnd"/>
      <w:r w:rsidRPr="005D70F4">
        <w:rPr>
          <w:rFonts w:ascii="Arial" w:hAnsi="Arial" w:cs="Arial"/>
          <w:sz w:val="20"/>
          <w:szCs w:val="20"/>
        </w:rPr>
        <w:t xml:space="preserve"> этих реквизитов.</w:t>
      </w:r>
    </w:p>
    <w:p w:rsidR="00AD6D7F" w:rsidRPr="005D70F4" w:rsidRDefault="00AD6D7F" w:rsidP="00AD6D7F">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AD6D7F" w:rsidRPr="005D70F4" w:rsidRDefault="00AD6D7F" w:rsidP="00AD6D7F">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5D70F4">
        <w:rPr>
          <w:rFonts w:ascii="Arial" w:hAnsi="Arial" w:cs="Arial"/>
          <w:sz w:val="20"/>
          <w:szCs w:val="20"/>
        </w:rPr>
        <w:t>по почте ценным письмом с описью вложения с уведомлением о вручении по адресу</w:t>
      </w:r>
      <w:proofErr w:type="gramEnd"/>
      <w:r w:rsidRPr="005D70F4">
        <w:rPr>
          <w:rFonts w:ascii="Arial" w:hAnsi="Arial" w:cs="Arial"/>
          <w:sz w:val="20"/>
          <w:szCs w:val="20"/>
        </w:rPr>
        <w:t xml:space="preserve"> для корреспонденции в Российской Федерации другой Стороны. </w:t>
      </w:r>
    </w:p>
    <w:p w:rsidR="00AD6D7F" w:rsidRPr="005D70F4" w:rsidRDefault="00AD6D7F" w:rsidP="00AD6D7F">
      <w:pPr>
        <w:adjustRightInd w:val="0"/>
        <w:spacing w:before="120"/>
        <w:jc w:val="both"/>
        <w:outlineLvl w:val="1"/>
        <w:rPr>
          <w:rFonts w:ascii="Arial" w:hAnsi="Arial" w:cs="Arial"/>
          <w:sz w:val="20"/>
          <w:szCs w:val="20"/>
        </w:rPr>
      </w:pPr>
      <w:r w:rsidRPr="005D70F4">
        <w:rPr>
          <w:rFonts w:ascii="Arial" w:hAnsi="Arial" w:cs="Arial"/>
          <w:sz w:val="20"/>
          <w:szCs w:val="20"/>
        </w:rPr>
        <w:t xml:space="preserve">12.7. </w:t>
      </w:r>
      <w:proofErr w:type="gramStart"/>
      <w:r w:rsidRPr="005D70F4">
        <w:rPr>
          <w:rFonts w:ascii="Arial" w:hAnsi="Arial" w:cs="Arial"/>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5D70F4">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AD6D7F" w:rsidRPr="005D70F4" w:rsidRDefault="00AD6D7F" w:rsidP="00AD6D7F">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AD6D7F" w:rsidRPr="005D70F4" w:rsidRDefault="00AD6D7F" w:rsidP="00AD6D7F">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AD6D7F" w:rsidRPr="005D70F4" w:rsidRDefault="00AD6D7F" w:rsidP="00AD6D7F">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lastRenderedPageBreak/>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AD6D7F" w:rsidRPr="005D70F4" w:rsidRDefault="00AD6D7F" w:rsidP="00AD6D7F">
      <w:pPr>
        <w:spacing w:before="120"/>
        <w:jc w:val="both"/>
        <w:outlineLvl w:val="1"/>
        <w:rPr>
          <w:rFonts w:ascii="Arial" w:hAnsi="Arial" w:cs="Arial"/>
          <w:sz w:val="20"/>
          <w:szCs w:val="20"/>
        </w:rPr>
      </w:pPr>
      <w:r w:rsidRPr="005D70F4">
        <w:rPr>
          <w:rFonts w:ascii="Arial" w:hAnsi="Arial" w:cs="Arial"/>
          <w:sz w:val="20"/>
          <w:szCs w:val="20"/>
        </w:rPr>
        <w:t>12.1</w:t>
      </w:r>
      <w:r>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69149D" w:rsidRPr="005D70F4" w:rsidRDefault="0069149D" w:rsidP="0069149D">
      <w:pPr>
        <w:jc w:val="both"/>
        <w:rPr>
          <w:rFonts w:ascii="Arial" w:hAnsi="Arial" w:cs="Arial"/>
          <w:sz w:val="20"/>
          <w:szCs w:val="20"/>
        </w:rPr>
      </w:pPr>
    </w:p>
    <w:p w:rsidR="0069149D" w:rsidRPr="005D70F4" w:rsidRDefault="0069149D" w:rsidP="0069149D">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4395"/>
      </w:tblGrid>
      <w:tr w:rsidR="0089720C" w:rsidRPr="009123C6" w:rsidTr="0089720C">
        <w:trPr>
          <w:trHeight w:val="351"/>
        </w:trPr>
        <w:tc>
          <w:tcPr>
            <w:tcW w:w="4536" w:type="dxa"/>
            <w:tcBorders>
              <w:top w:val="single" w:sz="4" w:space="0" w:color="auto"/>
              <w:left w:val="single" w:sz="4" w:space="0" w:color="auto"/>
              <w:bottom w:val="single" w:sz="4" w:space="0" w:color="auto"/>
              <w:right w:val="single" w:sz="4" w:space="0" w:color="auto"/>
            </w:tcBorders>
            <w:shd w:val="clear" w:color="auto" w:fill="F3F3F3"/>
            <w:vAlign w:val="center"/>
          </w:tcPr>
          <w:p w:rsidR="0089720C" w:rsidRPr="009123C6" w:rsidRDefault="0089720C" w:rsidP="0062504C">
            <w:pPr>
              <w:widowControl w:val="0"/>
              <w:ind w:right="72" w:firstLine="720"/>
              <w:jc w:val="center"/>
              <w:rPr>
                <w:rFonts w:ascii="Arial" w:hAnsi="Arial" w:cs="Arial"/>
                <w:b/>
                <w:sz w:val="19"/>
                <w:szCs w:val="19"/>
              </w:rPr>
            </w:pPr>
            <w:r w:rsidRPr="009123C6">
              <w:rPr>
                <w:rFonts w:ascii="Arial" w:hAnsi="Arial" w:cs="Arial"/>
                <w:b/>
                <w:sz w:val="19"/>
                <w:szCs w:val="19"/>
              </w:rPr>
              <w:t>Поставщик:</w:t>
            </w:r>
          </w:p>
        </w:tc>
        <w:tc>
          <w:tcPr>
            <w:tcW w:w="4395" w:type="dxa"/>
            <w:tcBorders>
              <w:top w:val="single" w:sz="4" w:space="0" w:color="auto"/>
              <w:left w:val="single" w:sz="4" w:space="0" w:color="auto"/>
              <w:bottom w:val="single" w:sz="4" w:space="0" w:color="auto"/>
              <w:right w:val="single" w:sz="4" w:space="0" w:color="auto"/>
            </w:tcBorders>
            <w:shd w:val="clear" w:color="auto" w:fill="F3F3F3"/>
            <w:vAlign w:val="center"/>
          </w:tcPr>
          <w:p w:rsidR="0089720C" w:rsidRPr="009123C6" w:rsidRDefault="0089720C" w:rsidP="009C058B">
            <w:pPr>
              <w:widowControl w:val="0"/>
              <w:ind w:right="72" w:firstLine="720"/>
              <w:jc w:val="center"/>
              <w:rPr>
                <w:rFonts w:ascii="Arial" w:hAnsi="Arial" w:cs="Arial"/>
                <w:b/>
                <w:bCs/>
                <w:sz w:val="19"/>
                <w:szCs w:val="19"/>
              </w:rPr>
            </w:pPr>
            <w:r w:rsidRPr="009123C6">
              <w:rPr>
                <w:rFonts w:ascii="Arial" w:hAnsi="Arial" w:cs="Arial"/>
                <w:b/>
                <w:bCs/>
                <w:sz w:val="19"/>
                <w:szCs w:val="19"/>
              </w:rPr>
              <w:t>Покупатель:</w:t>
            </w:r>
          </w:p>
        </w:tc>
      </w:tr>
      <w:tr w:rsidR="0089720C" w:rsidRPr="009123C6" w:rsidTr="0089720C">
        <w:trPr>
          <w:trHeight w:val="657"/>
        </w:trPr>
        <w:tc>
          <w:tcPr>
            <w:tcW w:w="4536" w:type="dxa"/>
            <w:tcBorders>
              <w:top w:val="single" w:sz="4" w:space="0" w:color="auto"/>
              <w:left w:val="single" w:sz="4" w:space="0" w:color="auto"/>
              <w:bottom w:val="single" w:sz="4" w:space="0" w:color="auto"/>
              <w:right w:val="single" w:sz="4" w:space="0" w:color="auto"/>
            </w:tcBorders>
            <w:vAlign w:val="center"/>
          </w:tcPr>
          <w:p w:rsidR="0089720C" w:rsidRPr="009123C6" w:rsidRDefault="0089720C" w:rsidP="002E2D9F">
            <w:pPr>
              <w:widowControl w:val="0"/>
              <w:ind w:left="318" w:right="72"/>
              <w:rPr>
                <w:rFonts w:ascii="Arial" w:hAnsi="Arial" w:cs="Arial"/>
                <w:b/>
                <w:bCs/>
                <w:sz w:val="19"/>
                <w:szCs w:val="19"/>
              </w:rPr>
            </w:pPr>
          </w:p>
        </w:tc>
        <w:tc>
          <w:tcPr>
            <w:tcW w:w="4395" w:type="dxa"/>
            <w:tcBorders>
              <w:top w:val="single" w:sz="4" w:space="0" w:color="auto"/>
              <w:left w:val="single" w:sz="4" w:space="0" w:color="auto"/>
              <w:bottom w:val="single" w:sz="4" w:space="0" w:color="auto"/>
              <w:right w:val="single" w:sz="4" w:space="0" w:color="auto"/>
            </w:tcBorders>
            <w:vAlign w:val="center"/>
          </w:tcPr>
          <w:p w:rsidR="0089720C" w:rsidRPr="009123C6" w:rsidRDefault="0089720C" w:rsidP="009C058B">
            <w:pPr>
              <w:widowControl w:val="0"/>
              <w:ind w:right="33"/>
              <w:rPr>
                <w:rFonts w:ascii="Arial" w:hAnsi="Arial" w:cs="Arial"/>
                <w:b/>
                <w:bCs/>
                <w:sz w:val="19"/>
                <w:szCs w:val="19"/>
              </w:rPr>
            </w:pPr>
            <w:r>
              <w:rPr>
                <w:rFonts w:ascii="Arial" w:hAnsi="Arial" w:cs="Arial"/>
                <w:b/>
                <w:bCs/>
                <w:sz w:val="19"/>
                <w:szCs w:val="19"/>
              </w:rPr>
              <w:t>А</w:t>
            </w:r>
            <w:r w:rsidRPr="009123C6">
              <w:rPr>
                <w:rFonts w:ascii="Arial" w:hAnsi="Arial" w:cs="Arial"/>
                <w:b/>
                <w:bCs/>
                <w:sz w:val="19"/>
                <w:szCs w:val="19"/>
              </w:rPr>
              <w:t>кционерное общество «Петрозаводские коммунальные системы</w:t>
            </w:r>
            <w:r>
              <w:rPr>
                <w:rFonts w:ascii="Arial" w:hAnsi="Arial" w:cs="Arial"/>
                <w:b/>
                <w:bCs/>
                <w:sz w:val="19"/>
                <w:szCs w:val="19"/>
              </w:rPr>
              <w:t xml:space="preserve"> </w:t>
            </w:r>
            <w:proofErr w:type="gramStart"/>
            <w:r>
              <w:rPr>
                <w:rFonts w:ascii="Arial" w:hAnsi="Arial" w:cs="Arial"/>
                <w:b/>
                <w:bCs/>
                <w:sz w:val="19"/>
                <w:szCs w:val="19"/>
              </w:rPr>
              <w:t>–Т</w:t>
            </w:r>
            <w:proofErr w:type="gramEnd"/>
            <w:r>
              <w:rPr>
                <w:rFonts w:ascii="Arial" w:hAnsi="Arial" w:cs="Arial"/>
                <w:b/>
                <w:bCs/>
                <w:sz w:val="19"/>
                <w:szCs w:val="19"/>
              </w:rPr>
              <w:t>епловые сети</w:t>
            </w:r>
            <w:r w:rsidRPr="009123C6">
              <w:rPr>
                <w:rFonts w:ascii="Arial" w:hAnsi="Arial" w:cs="Arial"/>
                <w:b/>
                <w:bCs/>
                <w:sz w:val="19"/>
                <w:szCs w:val="19"/>
              </w:rPr>
              <w:t>»</w:t>
            </w:r>
          </w:p>
        </w:tc>
      </w:tr>
      <w:tr w:rsidR="0089720C" w:rsidRPr="009123C6" w:rsidTr="0089720C">
        <w:trPr>
          <w:trHeight w:val="200"/>
        </w:trPr>
        <w:tc>
          <w:tcPr>
            <w:tcW w:w="4536" w:type="dxa"/>
            <w:tcBorders>
              <w:top w:val="single" w:sz="4" w:space="0" w:color="auto"/>
              <w:left w:val="single" w:sz="4" w:space="0" w:color="auto"/>
              <w:bottom w:val="single" w:sz="4" w:space="0" w:color="auto"/>
              <w:right w:val="single" w:sz="4" w:space="0" w:color="auto"/>
            </w:tcBorders>
            <w:vAlign w:val="center"/>
          </w:tcPr>
          <w:p w:rsidR="0089720C" w:rsidRPr="00540CD8" w:rsidRDefault="0089720C" w:rsidP="002E2D9F">
            <w:pPr>
              <w:widowControl w:val="0"/>
              <w:spacing w:before="100" w:beforeAutospacing="1" w:after="100" w:afterAutospacing="1"/>
              <w:ind w:right="72"/>
              <w:rPr>
                <w:rFonts w:ascii="Arial" w:hAnsi="Arial" w:cs="Arial"/>
                <w:b/>
                <w:sz w:val="19"/>
                <w:szCs w:val="19"/>
                <w:lang w:val="en-US"/>
              </w:rPr>
            </w:pPr>
            <w:r w:rsidRPr="006872FD">
              <w:rPr>
                <w:rFonts w:ascii="Arial" w:hAnsi="Arial" w:cs="Arial"/>
                <w:b/>
                <w:bCs/>
                <w:sz w:val="19"/>
                <w:szCs w:val="19"/>
              </w:rPr>
              <w:t>ИНН:</w:t>
            </w:r>
            <w:r w:rsidRPr="006872FD">
              <w:rPr>
                <w:rFonts w:ascii="Arial" w:hAnsi="Arial" w:cs="Arial"/>
                <w:b/>
                <w:sz w:val="19"/>
                <w:szCs w:val="19"/>
              </w:rPr>
              <w:t xml:space="preserve"> </w:t>
            </w:r>
          </w:p>
        </w:tc>
        <w:tc>
          <w:tcPr>
            <w:tcW w:w="4395" w:type="dxa"/>
            <w:tcBorders>
              <w:top w:val="single" w:sz="4" w:space="0" w:color="auto"/>
              <w:left w:val="single" w:sz="4" w:space="0" w:color="auto"/>
              <w:bottom w:val="single" w:sz="4" w:space="0" w:color="auto"/>
              <w:right w:val="single" w:sz="4" w:space="0" w:color="auto"/>
            </w:tcBorders>
          </w:tcPr>
          <w:p w:rsidR="0089720C" w:rsidRPr="00AD22CA" w:rsidRDefault="0089720C" w:rsidP="002E2D9F">
            <w:pPr>
              <w:widowControl w:val="0"/>
              <w:ind w:right="72"/>
              <w:rPr>
                <w:rFonts w:ascii="Arial" w:hAnsi="Arial" w:cs="Arial"/>
                <w:sz w:val="19"/>
                <w:szCs w:val="19"/>
              </w:rPr>
            </w:pPr>
            <w:r w:rsidRPr="00AD22CA">
              <w:rPr>
                <w:rFonts w:ascii="Arial" w:hAnsi="Arial" w:cs="Arial"/>
                <w:b/>
                <w:bCs/>
                <w:sz w:val="19"/>
                <w:szCs w:val="19"/>
              </w:rPr>
              <w:t xml:space="preserve">ИНН: </w:t>
            </w:r>
            <w:r w:rsidRPr="00AD22CA">
              <w:rPr>
                <w:rFonts w:ascii="Arial" w:hAnsi="Arial" w:cs="Arial"/>
                <w:sz w:val="19"/>
                <w:szCs w:val="19"/>
              </w:rPr>
              <w:t>1001291153</w:t>
            </w:r>
          </w:p>
        </w:tc>
      </w:tr>
      <w:tr w:rsidR="0089720C" w:rsidRPr="009123C6" w:rsidTr="0089720C">
        <w:trPr>
          <w:trHeight w:val="190"/>
        </w:trPr>
        <w:tc>
          <w:tcPr>
            <w:tcW w:w="4536" w:type="dxa"/>
            <w:tcBorders>
              <w:top w:val="single" w:sz="4" w:space="0" w:color="auto"/>
              <w:left w:val="single" w:sz="4" w:space="0" w:color="auto"/>
              <w:bottom w:val="single" w:sz="4" w:space="0" w:color="auto"/>
              <w:right w:val="single" w:sz="4" w:space="0" w:color="auto"/>
            </w:tcBorders>
            <w:vAlign w:val="center"/>
          </w:tcPr>
          <w:p w:rsidR="0089720C" w:rsidRPr="00540CD8" w:rsidRDefault="0089720C" w:rsidP="002E2D9F">
            <w:pPr>
              <w:widowControl w:val="0"/>
              <w:spacing w:before="100" w:beforeAutospacing="1" w:after="100" w:afterAutospacing="1"/>
              <w:ind w:right="72"/>
              <w:rPr>
                <w:rFonts w:ascii="Arial" w:hAnsi="Arial" w:cs="Arial"/>
                <w:b/>
                <w:sz w:val="19"/>
                <w:szCs w:val="19"/>
                <w:lang w:val="en-US"/>
              </w:rPr>
            </w:pPr>
            <w:r w:rsidRPr="006872FD">
              <w:rPr>
                <w:rFonts w:ascii="Arial" w:hAnsi="Arial" w:cs="Arial"/>
                <w:b/>
                <w:bCs/>
                <w:sz w:val="19"/>
                <w:szCs w:val="19"/>
              </w:rPr>
              <w:t>КПП:</w:t>
            </w:r>
            <w:r w:rsidRPr="006872FD">
              <w:rPr>
                <w:rFonts w:ascii="Arial" w:hAnsi="Arial" w:cs="Arial"/>
                <w:b/>
                <w:sz w:val="19"/>
                <w:szCs w:val="19"/>
              </w:rPr>
              <w:t xml:space="preserve"> </w:t>
            </w:r>
          </w:p>
        </w:tc>
        <w:tc>
          <w:tcPr>
            <w:tcW w:w="4395" w:type="dxa"/>
            <w:tcBorders>
              <w:top w:val="single" w:sz="4" w:space="0" w:color="auto"/>
              <w:left w:val="single" w:sz="4" w:space="0" w:color="auto"/>
              <w:bottom w:val="single" w:sz="4" w:space="0" w:color="auto"/>
              <w:right w:val="single" w:sz="4" w:space="0" w:color="auto"/>
            </w:tcBorders>
          </w:tcPr>
          <w:p w:rsidR="0089720C" w:rsidRPr="00AD22CA" w:rsidRDefault="0089720C" w:rsidP="00E1037C">
            <w:pPr>
              <w:widowControl w:val="0"/>
              <w:ind w:right="72"/>
              <w:rPr>
                <w:rFonts w:ascii="Arial" w:hAnsi="Arial" w:cs="Arial"/>
                <w:sz w:val="19"/>
                <w:szCs w:val="19"/>
              </w:rPr>
            </w:pPr>
            <w:r w:rsidRPr="00AD22CA">
              <w:rPr>
                <w:rFonts w:ascii="Arial" w:hAnsi="Arial" w:cs="Arial"/>
                <w:b/>
                <w:bCs/>
                <w:sz w:val="19"/>
                <w:szCs w:val="19"/>
              </w:rPr>
              <w:t>КПП:</w:t>
            </w:r>
            <w:r>
              <w:rPr>
                <w:rFonts w:ascii="Arial" w:hAnsi="Arial" w:cs="Arial"/>
                <w:sz w:val="19"/>
                <w:szCs w:val="19"/>
              </w:rPr>
              <w:t xml:space="preserve"> </w:t>
            </w:r>
            <w:r w:rsidR="00E1037C">
              <w:rPr>
                <w:rFonts w:ascii="Arial" w:hAnsi="Arial" w:cs="Arial"/>
                <w:sz w:val="19"/>
                <w:szCs w:val="19"/>
              </w:rPr>
              <w:t>100101001</w:t>
            </w:r>
          </w:p>
        </w:tc>
      </w:tr>
      <w:tr w:rsidR="0089720C" w:rsidRPr="009123C6" w:rsidTr="0089720C">
        <w:trPr>
          <w:trHeight w:val="200"/>
        </w:trPr>
        <w:tc>
          <w:tcPr>
            <w:tcW w:w="4536" w:type="dxa"/>
            <w:tcBorders>
              <w:top w:val="single" w:sz="4" w:space="0" w:color="auto"/>
              <w:left w:val="single" w:sz="4" w:space="0" w:color="auto"/>
              <w:bottom w:val="single" w:sz="4" w:space="0" w:color="auto"/>
              <w:right w:val="single" w:sz="4" w:space="0" w:color="auto"/>
            </w:tcBorders>
            <w:vAlign w:val="center"/>
          </w:tcPr>
          <w:p w:rsidR="0089720C" w:rsidRPr="00540CD8" w:rsidRDefault="0089720C" w:rsidP="002E2D9F">
            <w:pPr>
              <w:widowControl w:val="0"/>
              <w:spacing w:before="100" w:beforeAutospacing="1" w:after="100" w:afterAutospacing="1"/>
              <w:ind w:right="72"/>
              <w:rPr>
                <w:rFonts w:ascii="Arial" w:hAnsi="Arial" w:cs="Arial"/>
                <w:b/>
                <w:sz w:val="19"/>
                <w:szCs w:val="19"/>
                <w:lang w:val="en-US"/>
              </w:rPr>
            </w:pPr>
            <w:r w:rsidRPr="006872FD">
              <w:rPr>
                <w:rFonts w:ascii="Arial" w:hAnsi="Arial" w:cs="Arial"/>
                <w:b/>
                <w:bCs/>
                <w:sz w:val="19"/>
                <w:szCs w:val="19"/>
              </w:rPr>
              <w:t xml:space="preserve">ОГРН: </w:t>
            </w:r>
          </w:p>
        </w:tc>
        <w:tc>
          <w:tcPr>
            <w:tcW w:w="4395" w:type="dxa"/>
            <w:tcBorders>
              <w:top w:val="single" w:sz="4" w:space="0" w:color="auto"/>
              <w:left w:val="single" w:sz="4" w:space="0" w:color="auto"/>
              <w:bottom w:val="single" w:sz="4" w:space="0" w:color="auto"/>
              <w:right w:val="single" w:sz="4" w:space="0" w:color="auto"/>
            </w:tcBorders>
          </w:tcPr>
          <w:p w:rsidR="0089720C" w:rsidRPr="00AD22CA" w:rsidRDefault="0089720C" w:rsidP="002E2D9F">
            <w:pPr>
              <w:widowControl w:val="0"/>
              <w:ind w:right="72"/>
              <w:rPr>
                <w:rFonts w:ascii="Arial" w:hAnsi="Arial" w:cs="Arial"/>
                <w:sz w:val="19"/>
                <w:szCs w:val="19"/>
              </w:rPr>
            </w:pPr>
            <w:r w:rsidRPr="00AD22CA">
              <w:rPr>
                <w:rFonts w:ascii="Arial" w:hAnsi="Arial" w:cs="Arial"/>
                <w:b/>
                <w:bCs/>
                <w:sz w:val="19"/>
                <w:szCs w:val="19"/>
              </w:rPr>
              <w:t xml:space="preserve">ОГРН: </w:t>
            </w:r>
            <w:r w:rsidRPr="00AD22CA">
              <w:rPr>
                <w:rFonts w:ascii="Arial" w:hAnsi="Arial" w:cs="Arial"/>
                <w:sz w:val="19"/>
                <w:szCs w:val="19"/>
              </w:rPr>
              <w:t>1141001014340</w:t>
            </w:r>
          </w:p>
        </w:tc>
      </w:tr>
      <w:tr w:rsidR="0089720C" w:rsidRPr="009123C6" w:rsidTr="0089720C">
        <w:trPr>
          <w:trHeight w:val="503"/>
        </w:trPr>
        <w:tc>
          <w:tcPr>
            <w:tcW w:w="4536" w:type="dxa"/>
            <w:tcBorders>
              <w:top w:val="single" w:sz="4" w:space="0" w:color="auto"/>
              <w:left w:val="single" w:sz="4" w:space="0" w:color="auto"/>
              <w:bottom w:val="single" w:sz="4" w:space="0" w:color="auto"/>
              <w:right w:val="single" w:sz="4" w:space="0" w:color="auto"/>
            </w:tcBorders>
            <w:vAlign w:val="center"/>
          </w:tcPr>
          <w:p w:rsidR="0089720C" w:rsidRPr="006872FD" w:rsidRDefault="0089720C" w:rsidP="002E2D9F">
            <w:pPr>
              <w:widowControl w:val="0"/>
              <w:ind w:right="74"/>
              <w:rPr>
                <w:rFonts w:ascii="Arial" w:hAnsi="Arial" w:cs="Arial"/>
                <w:b/>
                <w:bCs/>
                <w:sz w:val="19"/>
                <w:szCs w:val="19"/>
              </w:rPr>
            </w:pPr>
            <w:r w:rsidRPr="006872FD">
              <w:rPr>
                <w:rFonts w:ascii="Arial" w:hAnsi="Arial" w:cs="Arial"/>
                <w:b/>
                <w:bCs/>
                <w:sz w:val="19"/>
                <w:szCs w:val="19"/>
              </w:rPr>
              <w:t xml:space="preserve">Место нахождения: </w:t>
            </w:r>
          </w:p>
        </w:tc>
        <w:tc>
          <w:tcPr>
            <w:tcW w:w="4395" w:type="dxa"/>
            <w:tcBorders>
              <w:top w:val="single" w:sz="4" w:space="0" w:color="auto"/>
              <w:left w:val="single" w:sz="4" w:space="0" w:color="auto"/>
              <w:bottom w:val="single" w:sz="4" w:space="0" w:color="auto"/>
              <w:right w:val="single" w:sz="4" w:space="0" w:color="auto"/>
            </w:tcBorders>
          </w:tcPr>
          <w:p w:rsidR="0089720C" w:rsidRPr="00AD22CA" w:rsidRDefault="0089720C" w:rsidP="00E1037C">
            <w:pPr>
              <w:widowControl w:val="0"/>
              <w:ind w:right="72"/>
              <w:rPr>
                <w:rFonts w:ascii="Arial" w:hAnsi="Arial" w:cs="Arial"/>
                <w:sz w:val="19"/>
                <w:szCs w:val="19"/>
              </w:rPr>
            </w:pPr>
            <w:r w:rsidRPr="00AD22CA">
              <w:rPr>
                <w:rFonts w:ascii="Arial" w:hAnsi="Arial" w:cs="Arial"/>
                <w:b/>
                <w:bCs/>
                <w:sz w:val="19"/>
                <w:szCs w:val="19"/>
              </w:rPr>
              <w:t xml:space="preserve">Место нахождения: </w:t>
            </w:r>
            <w:r w:rsidRPr="00AD22CA">
              <w:rPr>
                <w:rFonts w:ascii="Arial" w:hAnsi="Arial" w:cs="Arial"/>
                <w:sz w:val="19"/>
                <w:szCs w:val="19"/>
              </w:rPr>
              <w:t xml:space="preserve">185035, Республика Карелия, </w:t>
            </w:r>
            <w:proofErr w:type="gramStart"/>
            <w:r w:rsidRPr="00AD22CA">
              <w:rPr>
                <w:rFonts w:ascii="Arial" w:hAnsi="Arial" w:cs="Arial"/>
                <w:sz w:val="19"/>
                <w:szCs w:val="19"/>
              </w:rPr>
              <w:t>г</w:t>
            </w:r>
            <w:proofErr w:type="gramEnd"/>
            <w:r w:rsidRPr="00AD22CA">
              <w:rPr>
                <w:rFonts w:ascii="Arial" w:hAnsi="Arial" w:cs="Arial"/>
                <w:sz w:val="19"/>
                <w:szCs w:val="19"/>
              </w:rPr>
              <w:t>. Петрозаводск, пр. Ленина, д. 1</w:t>
            </w:r>
            <w:r w:rsidR="00E1037C">
              <w:rPr>
                <w:rFonts w:ascii="Arial" w:hAnsi="Arial" w:cs="Arial"/>
                <w:sz w:val="19"/>
                <w:szCs w:val="19"/>
              </w:rPr>
              <w:t>1</w:t>
            </w:r>
            <w:proofErr w:type="gramStart"/>
            <w:r w:rsidRPr="00AD22CA">
              <w:rPr>
                <w:rFonts w:ascii="Arial" w:hAnsi="Arial" w:cs="Arial"/>
                <w:sz w:val="19"/>
                <w:szCs w:val="19"/>
              </w:rPr>
              <w:t xml:space="preserve"> В</w:t>
            </w:r>
            <w:proofErr w:type="gramEnd"/>
          </w:p>
        </w:tc>
      </w:tr>
      <w:tr w:rsidR="0089720C" w:rsidRPr="009123C6" w:rsidTr="0089720C">
        <w:trPr>
          <w:trHeight w:val="701"/>
        </w:trPr>
        <w:tc>
          <w:tcPr>
            <w:tcW w:w="4536" w:type="dxa"/>
            <w:tcBorders>
              <w:top w:val="single" w:sz="4" w:space="0" w:color="auto"/>
              <w:left w:val="single" w:sz="4" w:space="0" w:color="auto"/>
              <w:bottom w:val="single" w:sz="4" w:space="0" w:color="auto"/>
              <w:right w:val="single" w:sz="4" w:space="0" w:color="auto"/>
            </w:tcBorders>
            <w:vAlign w:val="center"/>
          </w:tcPr>
          <w:p w:rsidR="0089720C" w:rsidRPr="006872FD" w:rsidRDefault="0089720C" w:rsidP="002E2D9F">
            <w:pPr>
              <w:widowControl w:val="0"/>
              <w:tabs>
                <w:tab w:val="left" w:pos="6765"/>
              </w:tabs>
              <w:rPr>
                <w:rFonts w:ascii="Arial" w:hAnsi="Arial" w:cs="Arial"/>
                <w:b/>
                <w:sz w:val="19"/>
                <w:szCs w:val="19"/>
              </w:rPr>
            </w:pPr>
            <w:r w:rsidRPr="006872FD">
              <w:rPr>
                <w:rFonts w:ascii="Arial" w:hAnsi="Arial" w:cs="Arial"/>
                <w:b/>
                <w:bCs/>
                <w:sz w:val="19"/>
                <w:szCs w:val="19"/>
              </w:rPr>
              <w:t>Адрес для корреспонденции в Российской Федерации (с индексом):</w:t>
            </w:r>
            <w:r w:rsidRPr="006872FD">
              <w:rPr>
                <w:rFonts w:ascii="Arial" w:hAnsi="Arial" w:cs="Arial"/>
                <w:b/>
                <w:sz w:val="19"/>
                <w:szCs w:val="19"/>
              </w:rPr>
              <w:t xml:space="preserve"> </w:t>
            </w:r>
          </w:p>
        </w:tc>
        <w:tc>
          <w:tcPr>
            <w:tcW w:w="4395" w:type="dxa"/>
            <w:tcBorders>
              <w:top w:val="single" w:sz="4" w:space="0" w:color="auto"/>
              <w:left w:val="single" w:sz="4" w:space="0" w:color="auto"/>
              <w:bottom w:val="single" w:sz="4" w:space="0" w:color="auto"/>
              <w:right w:val="single" w:sz="4" w:space="0" w:color="auto"/>
            </w:tcBorders>
          </w:tcPr>
          <w:p w:rsidR="0089720C" w:rsidRPr="00AD22CA" w:rsidRDefault="0089720C" w:rsidP="002E2D9F">
            <w:pPr>
              <w:widowControl w:val="0"/>
              <w:rPr>
                <w:rFonts w:ascii="Arial" w:hAnsi="Arial" w:cs="Arial"/>
                <w:sz w:val="19"/>
                <w:szCs w:val="19"/>
              </w:rPr>
            </w:pPr>
            <w:r w:rsidRPr="00AD22CA">
              <w:rPr>
                <w:rFonts w:ascii="Arial" w:hAnsi="Arial" w:cs="Arial"/>
                <w:b/>
                <w:bCs/>
                <w:sz w:val="19"/>
                <w:szCs w:val="19"/>
              </w:rPr>
              <w:t>Адрес для корреспонденции в Российской Федерации (с индексом):</w:t>
            </w:r>
            <w:r w:rsidRPr="00AD22CA">
              <w:rPr>
                <w:rFonts w:ascii="Arial" w:hAnsi="Arial" w:cs="Arial"/>
                <w:sz w:val="19"/>
                <w:szCs w:val="19"/>
              </w:rPr>
              <w:t xml:space="preserve"> 185035, Республика Карелия, </w:t>
            </w:r>
            <w:proofErr w:type="gramStart"/>
            <w:r w:rsidRPr="00AD22CA">
              <w:rPr>
                <w:rFonts w:ascii="Arial" w:hAnsi="Arial" w:cs="Arial"/>
                <w:sz w:val="19"/>
                <w:szCs w:val="19"/>
              </w:rPr>
              <w:t>г</w:t>
            </w:r>
            <w:proofErr w:type="gramEnd"/>
            <w:r w:rsidRPr="00AD22CA">
              <w:rPr>
                <w:rFonts w:ascii="Arial" w:hAnsi="Arial" w:cs="Arial"/>
                <w:sz w:val="19"/>
                <w:szCs w:val="19"/>
              </w:rPr>
              <w:t>. Петрозаводск, пр. Ленина, д. 11</w:t>
            </w:r>
            <w:proofErr w:type="gramStart"/>
            <w:r w:rsidRPr="00AD22CA">
              <w:rPr>
                <w:rFonts w:ascii="Arial" w:hAnsi="Arial" w:cs="Arial"/>
                <w:sz w:val="19"/>
                <w:szCs w:val="19"/>
              </w:rPr>
              <w:t xml:space="preserve"> В</w:t>
            </w:r>
            <w:proofErr w:type="gramEnd"/>
          </w:p>
        </w:tc>
      </w:tr>
      <w:tr w:rsidR="0089720C" w:rsidRPr="009123C6" w:rsidTr="0089720C">
        <w:trPr>
          <w:trHeight w:val="245"/>
        </w:trPr>
        <w:tc>
          <w:tcPr>
            <w:tcW w:w="4536" w:type="dxa"/>
            <w:tcBorders>
              <w:top w:val="single" w:sz="4" w:space="0" w:color="auto"/>
              <w:left w:val="single" w:sz="4" w:space="0" w:color="auto"/>
              <w:bottom w:val="single" w:sz="4" w:space="0" w:color="auto"/>
              <w:right w:val="single" w:sz="4" w:space="0" w:color="auto"/>
            </w:tcBorders>
            <w:vAlign w:val="center"/>
          </w:tcPr>
          <w:p w:rsidR="0089720C" w:rsidRPr="006872FD" w:rsidRDefault="0089720C" w:rsidP="002E2D9F">
            <w:pPr>
              <w:widowControl w:val="0"/>
              <w:spacing w:before="100" w:beforeAutospacing="1" w:after="100" w:afterAutospacing="1"/>
              <w:ind w:right="72"/>
              <w:rPr>
                <w:rFonts w:ascii="Arial" w:hAnsi="Arial" w:cs="Arial"/>
                <w:b/>
                <w:sz w:val="19"/>
                <w:szCs w:val="19"/>
              </w:rPr>
            </w:pPr>
            <w:r w:rsidRPr="006872FD">
              <w:rPr>
                <w:rFonts w:ascii="Arial" w:hAnsi="Arial" w:cs="Arial"/>
                <w:b/>
                <w:bCs/>
                <w:sz w:val="19"/>
                <w:szCs w:val="19"/>
              </w:rPr>
              <w:t>Электронная почта:</w:t>
            </w:r>
            <w:r w:rsidRPr="006872FD">
              <w:rPr>
                <w:rFonts w:ascii="Arial" w:hAnsi="Arial" w:cs="Arial"/>
                <w:b/>
                <w:sz w:val="19"/>
                <w:szCs w:val="19"/>
              </w:rPr>
              <w:t xml:space="preserve"> </w:t>
            </w:r>
          </w:p>
        </w:tc>
        <w:tc>
          <w:tcPr>
            <w:tcW w:w="4395" w:type="dxa"/>
            <w:tcBorders>
              <w:top w:val="single" w:sz="4" w:space="0" w:color="auto"/>
              <w:left w:val="single" w:sz="4" w:space="0" w:color="auto"/>
              <w:bottom w:val="single" w:sz="4" w:space="0" w:color="auto"/>
              <w:right w:val="single" w:sz="4" w:space="0" w:color="auto"/>
            </w:tcBorders>
          </w:tcPr>
          <w:p w:rsidR="0089720C" w:rsidRPr="00AD22CA" w:rsidRDefault="0089720C" w:rsidP="002E2D9F">
            <w:pPr>
              <w:widowControl w:val="0"/>
              <w:ind w:right="72"/>
              <w:rPr>
                <w:rFonts w:ascii="Arial" w:hAnsi="Arial" w:cs="Arial"/>
                <w:b/>
                <w:bCs/>
                <w:sz w:val="19"/>
                <w:szCs w:val="19"/>
              </w:rPr>
            </w:pPr>
            <w:r w:rsidRPr="00AD22CA">
              <w:rPr>
                <w:rFonts w:ascii="Arial" w:hAnsi="Arial" w:cs="Arial"/>
                <w:b/>
                <w:bCs/>
                <w:sz w:val="19"/>
                <w:szCs w:val="19"/>
              </w:rPr>
              <w:t>Электронная почта:</w:t>
            </w:r>
          </w:p>
        </w:tc>
      </w:tr>
      <w:tr w:rsidR="0089720C" w:rsidRPr="009123C6" w:rsidTr="0089720C">
        <w:trPr>
          <w:trHeight w:val="194"/>
        </w:trPr>
        <w:tc>
          <w:tcPr>
            <w:tcW w:w="4536" w:type="dxa"/>
            <w:tcBorders>
              <w:top w:val="single" w:sz="4" w:space="0" w:color="auto"/>
              <w:left w:val="single" w:sz="4" w:space="0" w:color="auto"/>
              <w:bottom w:val="single" w:sz="4" w:space="0" w:color="auto"/>
              <w:right w:val="single" w:sz="4" w:space="0" w:color="auto"/>
            </w:tcBorders>
            <w:vAlign w:val="center"/>
          </w:tcPr>
          <w:p w:rsidR="0089720C" w:rsidRPr="006872FD" w:rsidRDefault="0089720C" w:rsidP="002E2D9F">
            <w:pPr>
              <w:widowControl w:val="0"/>
              <w:rPr>
                <w:rFonts w:ascii="Arial" w:hAnsi="Arial" w:cs="Arial"/>
                <w:b/>
                <w:sz w:val="19"/>
                <w:szCs w:val="19"/>
                <w:lang w:val="en-US"/>
              </w:rPr>
            </w:pPr>
            <w:r w:rsidRPr="006872FD">
              <w:rPr>
                <w:rFonts w:ascii="Arial" w:hAnsi="Arial" w:cs="Arial"/>
                <w:b/>
                <w:bCs/>
                <w:sz w:val="19"/>
                <w:szCs w:val="19"/>
              </w:rPr>
              <w:t xml:space="preserve">Тел.: </w:t>
            </w:r>
          </w:p>
        </w:tc>
        <w:tc>
          <w:tcPr>
            <w:tcW w:w="4395" w:type="dxa"/>
            <w:tcBorders>
              <w:top w:val="single" w:sz="4" w:space="0" w:color="auto"/>
              <w:left w:val="single" w:sz="4" w:space="0" w:color="auto"/>
              <w:bottom w:val="single" w:sz="4" w:space="0" w:color="auto"/>
              <w:right w:val="single" w:sz="4" w:space="0" w:color="auto"/>
            </w:tcBorders>
          </w:tcPr>
          <w:p w:rsidR="0089720C" w:rsidRPr="00AD22CA" w:rsidRDefault="0089720C" w:rsidP="002E2D9F">
            <w:pPr>
              <w:widowControl w:val="0"/>
              <w:rPr>
                <w:rFonts w:ascii="Arial" w:hAnsi="Arial" w:cs="Arial"/>
                <w:sz w:val="19"/>
                <w:szCs w:val="19"/>
              </w:rPr>
            </w:pPr>
            <w:r w:rsidRPr="00AD22CA">
              <w:rPr>
                <w:rFonts w:ascii="Arial" w:hAnsi="Arial" w:cs="Arial"/>
                <w:b/>
                <w:bCs/>
                <w:sz w:val="19"/>
                <w:szCs w:val="19"/>
              </w:rPr>
              <w:t xml:space="preserve">Тел. (с кодом): </w:t>
            </w:r>
            <w:r w:rsidRPr="00AD22CA">
              <w:rPr>
                <w:rFonts w:ascii="Arial" w:hAnsi="Arial" w:cs="Arial"/>
                <w:sz w:val="19"/>
                <w:szCs w:val="19"/>
              </w:rPr>
              <w:t>(8142) 71-00-00</w:t>
            </w:r>
          </w:p>
        </w:tc>
      </w:tr>
      <w:tr w:rsidR="0089720C" w:rsidRPr="009123C6" w:rsidTr="0089720C">
        <w:trPr>
          <w:trHeight w:val="227"/>
        </w:trPr>
        <w:tc>
          <w:tcPr>
            <w:tcW w:w="4536" w:type="dxa"/>
            <w:tcBorders>
              <w:top w:val="single" w:sz="4" w:space="0" w:color="auto"/>
              <w:left w:val="single" w:sz="4" w:space="0" w:color="auto"/>
              <w:bottom w:val="single" w:sz="4" w:space="0" w:color="auto"/>
              <w:right w:val="single" w:sz="4" w:space="0" w:color="auto"/>
            </w:tcBorders>
            <w:vAlign w:val="center"/>
          </w:tcPr>
          <w:p w:rsidR="0089720C" w:rsidRPr="006872FD" w:rsidRDefault="0089720C" w:rsidP="002E2D9F">
            <w:pPr>
              <w:widowControl w:val="0"/>
              <w:rPr>
                <w:rFonts w:ascii="Arial" w:hAnsi="Arial" w:cs="Arial"/>
                <w:b/>
                <w:bCs/>
                <w:sz w:val="19"/>
                <w:szCs w:val="19"/>
                <w:lang w:val="en-US"/>
              </w:rPr>
            </w:pPr>
            <w:r w:rsidRPr="006872FD">
              <w:rPr>
                <w:rFonts w:ascii="Arial" w:hAnsi="Arial" w:cs="Arial"/>
                <w:b/>
                <w:bCs/>
                <w:sz w:val="19"/>
                <w:szCs w:val="19"/>
              </w:rPr>
              <w:t xml:space="preserve">Факс: </w:t>
            </w:r>
          </w:p>
        </w:tc>
        <w:tc>
          <w:tcPr>
            <w:tcW w:w="4395" w:type="dxa"/>
            <w:tcBorders>
              <w:top w:val="single" w:sz="4" w:space="0" w:color="auto"/>
              <w:left w:val="single" w:sz="4" w:space="0" w:color="auto"/>
              <w:bottom w:val="single" w:sz="4" w:space="0" w:color="auto"/>
              <w:right w:val="single" w:sz="4" w:space="0" w:color="auto"/>
            </w:tcBorders>
          </w:tcPr>
          <w:p w:rsidR="0089720C" w:rsidRPr="00AD22CA" w:rsidRDefault="0089720C" w:rsidP="002E2D9F">
            <w:pPr>
              <w:adjustRightInd w:val="0"/>
              <w:rPr>
                <w:rFonts w:ascii="Arial" w:hAnsi="Arial" w:cs="Arial"/>
                <w:b/>
                <w:bCs/>
                <w:sz w:val="19"/>
                <w:szCs w:val="19"/>
              </w:rPr>
            </w:pPr>
            <w:r w:rsidRPr="00AD22CA">
              <w:rPr>
                <w:rFonts w:ascii="Arial" w:hAnsi="Arial" w:cs="Arial"/>
                <w:b/>
                <w:bCs/>
                <w:sz w:val="19"/>
                <w:szCs w:val="19"/>
              </w:rPr>
              <w:t xml:space="preserve">Факс (с кодом): </w:t>
            </w:r>
            <w:r w:rsidRPr="00AD22CA">
              <w:rPr>
                <w:rFonts w:ascii="Arial" w:hAnsi="Arial" w:cs="Arial"/>
                <w:sz w:val="19"/>
                <w:szCs w:val="19"/>
              </w:rPr>
              <w:t>(8142) 71-00-85</w:t>
            </w:r>
          </w:p>
        </w:tc>
      </w:tr>
      <w:tr w:rsidR="0089720C" w:rsidRPr="009123C6" w:rsidTr="0089720C">
        <w:trPr>
          <w:cantSplit/>
          <w:trHeight w:val="1714"/>
        </w:trPr>
        <w:tc>
          <w:tcPr>
            <w:tcW w:w="4536" w:type="dxa"/>
            <w:tcBorders>
              <w:top w:val="single" w:sz="4" w:space="0" w:color="auto"/>
              <w:left w:val="single" w:sz="4" w:space="0" w:color="auto"/>
              <w:bottom w:val="single" w:sz="4" w:space="0" w:color="auto"/>
              <w:right w:val="single" w:sz="4" w:space="0" w:color="auto"/>
            </w:tcBorders>
            <w:vAlign w:val="center"/>
          </w:tcPr>
          <w:p w:rsidR="002E2D9F" w:rsidRPr="00AD22CA" w:rsidRDefault="002E2D9F" w:rsidP="002E2D9F">
            <w:pPr>
              <w:widowControl w:val="0"/>
              <w:rPr>
                <w:rFonts w:ascii="Arial" w:hAnsi="Arial" w:cs="Arial"/>
                <w:sz w:val="19"/>
                <w:szCs w:val="19"/>
              </w:rPr>
            </w:pPr>
            <w:r w:rsidRPr="00AD22CA">
              <w:rPr>
                <w:rFonts w:ascii="Arial" w:hAnsi="Arial" w:cs="Arial"/>
                <w:b/>
                <w:bCs/>
                <w:sz w:val="19"/>
                <w:szCs w:val="19"/>
              </w:rPr>
              <w:t>Банковские реквизиты:</w:t>
            </w:r>
          </w:p>
          <w:p w:rsidR="002E2D9F" w:rsidRPr="00AD22CA" w:rsidRDefault="002E2D9F" w:rsidP="002E2D9F">
            <w:pPr>
              <w:rPr>
                <w:rFonts w:ascii="Arial" w:hAnsi="Arial" w:cs="Arial"/>
                <w:color w:val="000000"/>
                <w:sz w:val="19"/>
                <w:szCs w:val="19"/>
              </w:rPr>
            </w:pPr>
            <w:proofErr w:type="gramStart"/>
            <w:r>
              <w:rPr>
                <w:rFonts w:ascii="Arial" w:hAnsi="Arial" w:cs="Arial"/>
                <w:b/>
                <w:color w:val="000000"/>
                <w:sz w:val="19"/>
                <w:szCs w:val="19"/>
              </w:rPr>
              <w:t>Р</w:t>
            </w:r>
            <w:proofErr w:type="gramEnd"/>
            <w:r>
              <w:rPr>
                <w:rFonts w:ascii="Arial" w:hAnsi="Arial" w:cs="Arial"/>
                <w:b/>
                <w:color w:val="000000"/>
                <w:sz w:val="19"/>
                <w:szCs w:val="19"/>
              </w:rPr>
              <w:t>/</w:t>
            </w:r>
            <w:proofErr w:type="spellStart"/>
            <w:r>
              <w:rPr>
                <w:rFonts w:ascii="Arial" w:hAnsi="Arial" w:cs="Arial"/>
                <w:b/>
                <w:color w:val="000000"/>
                <w:sz w:val="19"/>
                <w:szCs w:val="19"/>
              </w:rPr>
              <w:t>сч</w:t>
            </w:r>
            <w:proofErr w:type="spellEnd"/>
            <w:r w:rsidRPr="00E95B97">
              <w:rPr>
                <w:rFonts w:ascii="Arial" w:hAnsi="Arial" w:cs="Arial"/>
                <w:b/>
                <w:color w:val="000000"/>
                <w:sz w:val="19"/>
                <w:szCs w:val="19"/>
              </w:rPr>
              <w:t xml:space="preserve"> N</w:t>
            </w:r>
            <w:r>
              <w:rPr>
                <w:rFonts w:ascii="Arial" w:hAnsi="Arial" w:cs="Arial"/>
                <w:color w:val="000000"/>
                <w:sz w:val="19"/>
                <w:szCs w:val="19"/>
              </w:rPr>
              <w:t xml:space="preserve"> </w:t>
            </w:r>
          </w:p>
          <w:p w:rsidR="002E2D9F" w:rsidRDefault="002E2D9F" w:rsidP="002E2D9F">
            <w:pPr>
              <w:rPr>
                <w:rFonts w:ascii="Arial" w:hAnsi="Arial" w:cs="Arial"/>
                <w:color w:val="000000"/>
                <w:sz w:val="19"/>
                <w:szCs w:val="19"/>
              </w:rPr>
            </w:pPr>
            <w:r w:rsidRPr="00E95B97">
              <w:rPr>
                <w:rFonts w:ascii="Arial" w:hAnsi="Arial" w:cs="Arial"/>
                <w:b/>
                <w:color w:val="000000"/>
                <w:sz w:val="19"/>
                <w:szCs w:val="19"/>
              </w:rPr>
              <w:t>К/</w:t>
            </w:r>
            <w:proofErr w:type="spellStart"/>
            <w:r w:rsidRPr="00E95B97">
              <w:rPr>
                <w:rFonts w:ascii="Arial" w:hAnsi="Arial" w:cs="Arial"/>
                <w:b/>
                <w:color w:val="000000"/>
                <w:sz w:val="19"/>
                <w:szCs w:val="19"/>
              </w:rPr>
              <w:t>сч</w:t>
            </w:r>
            <w:proofErr w:type="spellEnd"/>
            <w:r w:rsidRPr="00E95B97">
              <w:rPr>
                <w:rFonts w:ascii="Arial" w:hAnsi="Arial" w:cs="Arial"/>
                <w:b/>
                <w:color w:val="000000"/>
                <w:sz w:val="19"/>
                <w:szCs w:val="19"/>
              </w:rPr>
              <w:t xml:space="preserve"> N</w:t>
            </w:r>
            <w:r w:rsidRPr="00AD22CA">
              <w:rPr>
                <w:rFonts w:ascii="Arial" w:hAnsi="Arial" w:cs="Arial"/>
                <w:color w:val="000000"/>
                <w:sz w:val="19"/>
                <w:szCs w:val="19"/>
              </w:rPr>
              <w:t xml:space="preserve"> </w:t>
            </w:r>
          </w:p>
          <w:p w:rsidR="0089720C" w:rsidRPr="006872FD" w:rsidRDefault="002E2D9F" w:rsidP="002E2D9F">
            <w:pPr>
              <w:rPr>
                <w:rFonts w:ascii="Arial" w:hAnsi="Arial" w:cs="Arial"/>
                <w:b/>
                <w:sz w:val="19"/>
                <w:szCs w:val="19"/>
              </w:rPr>
            </w:pPr>
            <w:r w:rsidRPr="00E95B97">
              <w:rPr>
                <w:rFonts w:ascii="Arial" w:hAnsi="Arial" w:cs="Arial"/>
                <w:b/>
                <w:color w:val="000000"/>
                <w:sz w:val="19"/>
                <w:szCs w:val="19"/>
              </w:rPr>
              <w:t>БИК</w:t>
            </w:r>
            <w:r w:rsidRPr="00AD22CA">
              <w:rPr>
                <w:rFonts w:ascii="Arial" w:hAnsi="Arial" w:cs="Arial"/>
                <w:color w:val="000000"/>
                <w:sz w:val="19"/>
                <w:szCs w:val="19"/>
              </w:rPr>
              <w:t xml:space="preserve">:  </w:t>
            </w:r>
            <w:r>
              <w:rPr>
                <w:rFonts w:ascii="Arial" w:hAnsi="Arial" w:cs="Arial"/>
                <w:color w:val="000000"/>
                <w:sz w:val="19"/>
                <w:szCs w:val="19"/>
              </w:rPr>
              <w:tab/>
            </w:r>
          </w:p>
        </w:tc>
        <w:tc>
          <w:tcPr>
            <w:tcW w:w="4395" w:type="dxa"/>
            <w:tcBorders>
              <w:top w:val="single" w:sz="4" w:space="0" w:color="auto"/>
              <w:left w:val="single" w:sz="4" w:space="0" w:color="auto"/>
              <w:bottom w:val="single" w:sz="4" w:space="0" w:color="auto"/>
              <w:right w:val="single" w:sz="4" w:space="0" w:color="auto"/>
            </w:tcBorders>
          </w:tcPr>
          <w:p w:rsidR="0089720C" w:rsidRPr="00AD22CA" w:rsidRDefault="0089720C" w:rsidP="002E2D9F">
            <w:pPr>
              <w:widowControl w:val="0"/>
              <w:rPr>
                <w:rFonts w:ascii="Arial" w:hAnsi="Arial" w:cs="Arial"/>
                <w:sz w:val="19"/>
                <w:szCs w:val="19"/>
              </w:rPr>
            </w:pPr>
            <w:r w:rsidRPr="00AD22CA">
              <w:rPr>
                <w:rFonts w:ascii="Arial" w:hAnsi="Arial" w:cs="Arial"/>
                <w:b/>
                <w:bCs/>
                <w:sz w:val="19"/>
                <w:szCs w:val="19"/>
              </w:rPr>
              <w:t>Банковские реквизиты:</w:t>
            </w:r>
          </w:p>
          <w:p w:rsidR="0089720C" w:rsidRPr="00AD22CA" w:rsidRDefault="0089720C" w:rsidP="002E2D9F">
            <w:pPr>
              <w:rPr>
                <w:rFonts w:ascii="Arial" w:hAnsi="Arial" w:cs="Arial"/>
                <w:color w:val="000000"/>
                <w:sz w:val="19"/>
                <w:szCs w:val="19"/>
              </w:rPr>
            </w:pPr>
            <w:proofErr w:type="gramStart"/>
            <w:r>
              <w:rPr>
                <w:rFonts w:ascii="Arial" w:hAnsi="Arial" w:cs="Arial"/>
                <w:b/>
                <w:color w:val="000000"/>
                <w:sz w:val="19"/>
                <w:szCs w:val="19"/>
              </w:rPr>
              <w:t>Р</w:t>
            </w:r>
            <w:proofErr w:type="gramEnd"/>
            <w:r>
              <w:rPr>
                <w:rFonts w:ascii="Arial" w:hAnsi="Arial" w:cs="Arial"/>
                <w:b/>
                <w:color w:val="000000"/>
                <w:sz w:val="19"/>
                <w:szCs w:val="19"/>
              </w:rPr>
              <w:t>/</w:t>
            </w:r>
            <w:proofErr w:type="spellStart"/>
            <w:r>
              <w:rPr>
                <w:rFonts w:ascii="Arial" w:hAnsi="Arial" w:cs="Arial"/>
                <w:b/>
                <w:color w:val="000000"/>
                <w:sz w:val="19"/>
                <w:szCs w:val="19"/>
              </w:rPr>
              <w:t>сч</w:t>
            </w:r>
            <w:proofErr w:type="spellEnd"/>
            <w:r w:rsidRPr="00E95B97">
              <w:rPr>
                <w:rFonts w:ascii="Arial" w:hAnsi="Arial" w:cs="Arial"/>
                <w:b/>
                <w:color w:val="000000"/>
                <w:sz w:val="19"/>
                <w:szCs w:val="19"/>
              </w:rPr>
              <w:t xml:space="preserve"> N</w:t>
            </w:r>
            <w:r>
              <w:rPr>
                <w:rFonts w:ascii="Arial" w:hAnsi="Arial" w:cs="Arial"/>
                <w:color w:val="000000"/>
                <w:sz w:val="19"/>
                <w:szCs w:val="19"/>
              </w:rPr>
              <w:t xml:space="preserve"> </w:t>
            </w:r>
            <w:r w:rsidRPr="00AD22CA">
              <w:rPr>
                <w:rFonts w:ascii="Arial" w:hAnsi="Arial" w:cs="Arial"/>
                <w:color w:val="000000"/>
                <w:sz w:val="19"/>
                <w:szCs w:val="19"/>
              </w:rPr>
              <w:t>40702810025000000470</w:t>
            </w:r>
          </w:p>
          <w:p w:rsidR="0089720C" w:rsidRDefault="0089720C" w:rsidP="002E2D9F">
            <w:pPr>
              <w:rPr>
                <w:rFonts w:ascii="Arial" w:hAnsi="Arial" w:cs="Arial"/>
                <w:color w:val="000000"/>
                <w:sz w:val="19"/>
                <w:szCs w:val="19"/>
              </w:rPr>
            </w:pPr>
            <w:r>
              <w:rPr>
                <w:rFonts w:ascii="Arial" w:hAnsi="Arial" w:cs="Arial"/>
                <w:color w:val="000000"/>
                <w:sz w:val="19"/>
                <w:szCs w:val="19"/>
              </w:rPr>
              <w:t xml:space="preserve">В Отделении № 8628 Сбербанка </w:t>
            </w:r>
            <w:r w:rsidRPr="00AD22CA">
              <w:rPr>
                <w:rFonts w:ascii="Arial" w:hAnsi="Arial" w:cs="Arial"/>
                <w:color w:val="000000"/>
                <w:sz w:val="19"/>
                <w:szCs w:val="19"/>
              </w:rPr>
              <w:t>России</w:t>
            </w:r>
          </w:p>
          <w:p w:rsidR="0089720C" w:rsidRDefault="0089720C" w:rsidP="002E2D9F">
            <w:pPr>
              <w:rPr>
                <w:rFonts w:ascii="Arial" w:hAnsi="Arial" w:cs="Arial"/>
                <w:color w:val="000000"/>
                <w:sz w:val="19"/>
                <w:szCs w:val="19"/>
              </w:rPr>
            </w:pPr>
            <w:r w:rsidRPr="00E95B97">
              <w:rPr>
                <w:rFonts w:ascii="Arial" w:hAnsi="Arial" w:cs="Arial"/>
                <w:b/>
                <w:color w:val="000000"/>
                <w:sz w:val="19"/>
                <w:szCs w:val="19"/>
              </w:rPr>
              <w:t>К/</w:t>
            </w:r>
            <w:proofErr w:type="spellStart"/>
            <w:r w:rsidRPr="00E95B97">
              <w:rPr>
                <w:rFonts w:ascii="Arial" w:hAnsi="Arial" w:cs="Arial"/>
                <w:b/>
                <w:color w:val="000000"/>
                <w:sz w:val="19"/>
                <w:szCs w:val="19"/>
              </w:rPr>
              <w:t>сч</w:t>
            </w:r>
            <w:proofErr w:type="spellEnd"/>
            <w:r w:rsidRPr="00E95B97">
              <w:rPr>
                <w:rFonts w:ascii="Arial" w:hAnsi="Arial" w:cs="Arial"/>
                <w:b/>
                <w:color w:val="000000"/>
                <w:sz w:val="19"/>
                <w:szCs w:val="19"/>
              </w:rPr>
              <w:t xml:space="preserve"> N</w:t>
            </w:r>
            <w:r w:rsidRPr="00AD22CA">
              <w:rPr>
                <w:rFonts w:ascii="Arial" w:hAnsi="Arial" w:cs="Arial"/>
                <w:color w:val="000000"/>
                <w:sz w:val="19"/>
                <w:szCs w:val="19"/>
              </w:rPr>
              <w:t xml:space="preserve"> 30101810600000000673</w:t>
            </w:r>
          </w:p>
          <w:p w:rsidR="0089720C" w:rsidRPr="002C5F7F" w:rsidRDefault="0089720C" w:rsidP="002E2D9F">
            <w:pPr>
              <w:tabs>
                <w:tab w:val="center" w:pos="2089"/>
              </w:tabs>
              <w:rPr>
                <w:rFonts w:ascii="Arial" w:hAnsi="Arial" w:cs="Arial"/>
                <w:color w:val="000000"/>
                <w:sz w:val="19"/>
                <w:szCs w:val="19"/>
              </w:rPr>
            </w:pPr>
            <w:r w:rsidRPr="00E95B97">
              <w:rPr>
                <w:rFonts w:ascii="Arial" w:hAnsi="Arial" w:cs="Arial"/>
                <w:b/>
                <w:color w:val="000000"/>
                <w:sz w:val="19"/>
                <w:szCs w:val="19"/>
              </w:rPr>
              <w:t>БИК</w:t>
            </w:r>
            <w:r w:rsidRPr="00AD22CA">
              <w:rPr>
                <w:rFonts w:ascii="Arial" w:hAnsi="Arial" w:cs="Arial"/>
                <w:color w:val="000000"/>
                <w:sz w:val="19"/>
                <w:szCs w:val="19"/>
              </w:rPr>
              <w:t>:  048602673</w:t>
            </w:r>
            <w:r w:rsidR="002E2D9F">
              <w:rPr>
                <w:rFonts w:ascii="Arial" w:hAnsi="Arial" w:cs="Arial"/>
                <w:color w:val="000000"/>
                <w:sz w:val="19"/>
                <w:szCs w:val="19"/>
              </w:rPr>
              <w:tab/>
            </w:r>
          </w:p>
        </w:tc>
      </w:tr>
      <w:tr w:rsidR="0089720C" w:rsidRPr="009123C6" w:rsidTr="0089720C">
        <w:trPr>
          <w:cantSplit/>
          <w:trHeight w:val="849"/>
        </w:trPr>
        <w:tc>
          <w:tcPr>
            <w:tcW w:w="4536" w:type="dxa"/>
            <w:tcBorders>
              <w:top w:val="single" w:sz="4" w:space="0" w:color="auto"/>
              <w:left w:val="single" w:sz="4" w:space="0" w:color="auto"/>
              <w:bottom w:val="single" w:sz="4" w:space="0" w:color="auto"/>
              <w:right w:val="single" w:sz="4" w:space="0" w:color="auto"/>
            </w:tcBorders>
            <w:vAlign w:val="center"/>
          </w:tcPr>
          <w:p w:rsidR="0089720C" w:rsidRDefault="0089720C" w:rsidP="002E2D9F">
            <w:pPr>
              <w:ind w:left="318"/>
              <w:rPr>
                <w:rFonts w:ascii="Arial" w:hAnsi="Arial" w:cs="Arial"/>
                <w:sz w:val="19"/>
                <w:szCs w:val="19"/>
              </w:rPr>
            </w:pPr>
            <w:r w:rsidRPr="000C4889">
              <w:rPr>
                <w:rFonts w:ascii="Arial" w:hAnsi="Arial" w:cs="Arial"/>
                <w:sz w:val="19"/>
                <w:szCs w:val="19"/>
              </w:rPr>
              <w:t>Дата подписания «__» ________ 201</w:t>
            </w:r>
            <w:r w:rsidR="00E1037C">
              <w:rPr>
                <w:rFonts w:ascii="Arial" w:hAnsi="Arial" w:cs="Arial"/>
                <w:sz w:val="19"/>
                <w:szCs w:val="19"/>
              </w:rPr>
              <w:t>8</w:t>
            </w:r>
            <w:r w:rsidRPr="000C4889">
              <w:rPr>
                <w:rFonts w:ascii="Arial" w:hAnsi="Arial" w:cs="Arial"/>
                <w:sz w:val="19"/>
                <w:szCs w:val="19"/>
              </w:rPr>
              <w:t xml:space="preserve"> года</w:t>
            </w:r>
          </w:p>
          <w:p w:rsidR="0089720C" w:rsidRPr="000C4889" w:rsidRDefault="0089720C" w:rsidP="002E2D9F">
            <w:pPr>
              <w:ind w:left="318"/>
              <w:rPr>
                <w:rFonts w:ascii="Arial" w:hAnsi="Arial" w:cs="Arial"/>
                <w:sz w:val="19"/>
                <w:szCs w:val="19"/>
              </w:rPr>
            </w:pPr>
          </w:p>
          <w:p w:rsidR="0089720C" w:rsidRPr="000C4889" w:rsidRDefault="0089720C" w:rsidP="002E2D9F">
            <w:pPr>
              <w:ind w:left="318"/>
              <w:rPr>
                <w:rFonts w:ascii="Arial" w:hAnsi="Arial" w:cs="Arial"/>
                <w:sz w:val="19"/>
                <w:szCs w:val="19"/>
              </w:rPr>
            </w:pPr>
            <w:r>
              <w:rPr>
                <w:rFonts w:ascii="Arial" w:hAnsi="Arial" w:cs="Arial"/>
                <w:sz w:val="19"/>
                <w:szCs w:val="19"/>
              </w:rPr>
              <w:t>________________/</w:t>
            </w:r>
            <w:r>
              <w:rPr>
                <w:rFonts w:ascii="Arial" w:hAnsi="Arial" w:cs="Arial"/>
                <w:sz w:val="19"/>
                <w:szCs w:val="19"/>
                <w:lang w:val="en-US"/>
              </w:rPr>
              <w:t xml:space="preserve">                               </w:t>
            </w:r>
            <w:r>
              <w:rPr>
                <w:rFonts w:ascii="Arial" w:hAnsi="Arial" w:cs="Arial"/>
                <w:sz w:val="19"/>
                <w:szCs w:val="19"/>
              </w:rPr>
              <w:t>/</w:t>
            </w:r>
          </w:p>
          <w:p w:rsidR="0089720C" w:rsidRPr="000C4889" w:rsidRDefault="0089720C" w:rsidP="002E2D9F">
            <w:pPr>
              <w:ind w:left="318"/>
              <w:rPr>
                <w:rFonts w:ascii="Arial" w:hAnsi="Arial" w:cs="Arial"/>
                <w:sz w:val="19"/>
                <w:szCs w:val="19"/>
              </w:rPr>
            </w:pPr>
          </w:p>
          <w:p w:rsidR="0089720C" w:rsidRPr="000C4889" w:rsidRDefault="0089720C" w:rsidP="002E2D9F">
            <w:pPr>
              <w:ind w:left="318"/>
              <w:rPr>
                <w:rFonts w:ascii="Arial" w:hAnsi="Arial" w:cs="Arial"/>
                <w:sz w:val="19"/>
                <w:szCs w:val="19"/>
              </w:rPr>
            </w:pPr>
            <w:r w:rsidRPr="000C4889">
              <w:rPr>
                <w:rFonts w:ascii="Arial" w:hAnsi="Arial" w:cs="Arial"/>
                <w:sz w:val="19"/>
                <w:szCs w:val="19"/>
              </w:rPr>
              <w:t xml:space="preserve"> </w:t>
            </w:r>
          </w:p>
        </w:tc>
        <w:tc>
          <w:tcPr>
            <w:tcW w:w="4395" w:type="dxa"/>
            <w:tcBorders>
              <w:top w:val="single" w:sz="4" w:space="0" w:color="auto"/>
              <w:left w:val="single" w:sz="4" w:space="0" w:color="auto"/>
              <w:bottom w:val="single" w:sz="4" w:space="0" w:color="auto"/>
              <w:right w:val="single" w:sz="4" w:space="0" w:color="auto"/>
            </w:tcBorders>
          </w:tcPr>
          <w:p w:rsidR="0089720C" w:rsidRPr="009123C6" w:rsidRDefault="0089720C" w:rsidP="009C058B">
            <w:pPr>
              <w:rPr>
                <w:rFonts w:ascii="Arial" w:hAnsi="Arial" w:cs="Arial"/>
                <w:sz w:val="19"/>
                <w:szCs w:val="19"/>
              </w:rPr>
            </w:pPr>
            <w:r>
              <w:rPr>
                <w:rFonts w:ascii="Arial" w:hAnsi="Arial" w:cs="Arial"/>
                <w:sz w:val="19"/>
                <w:szCs w:val="19"/>
              </w:rPr>
              <w:t xml:space="preserve">Дата подписания «__» _______ </w:t>
            </w:r>
            <w:r w:rsidRPr="009123C6">
              <w:rPr>
                <w:rFonts w:ascii="Arial" w:hAnsi="Arial" w:cs="Arial"/>
                <w:sz w:val="19"/>
                <w:szCs w:val="19"/>
              </w:rPr>
              <w:t>20</w:t>
            </w:r>
            <w:r>
              <w:rPr>
                <w:rFonts w:ascii="Arial" w:hAnsi="Arial" w:cs="Arial"/>
                <w:sz w:val="19"/>
                <w:szCs w:val="19"/>
              </w:rPr>
              <w:t>1</w:t>
            </w:r>
            <w:r w:rsidR="00E1037C">
              <w:rPr>
                <w:rFonts w:ascii="Arial" w:hAnsi="Arial" w:cs="Arial"/>
                <w:sz w:val="19"/>
                <w:szCs w:val="19"/>
              </w:rPr>
              <w:t>8</w:t>
            </w:r>
            <w:r w:rsidRPr="009123C6">
              <w:rPr>
                <w:rFonts w:ascii="Arial" w:hAnsi="Arial" w:cs="Arial"/>
                <w:sz w:val="19"/>
                <w:szCs w:val="19"/>
              </w:rPr>
              <w:t xml:space="preserve"> года</w:t>
            </w:r>
          </w:p>
          <w:p w:rsidR="0089720C" w:rsidRPr="009123C6" w:rsidRDefault="0089720C" w:rsidP="009C058B">
            <w:pPr>
              <w:ind w:firstLine="318"/>
              <w:rPr>
                <w:rFonts w:ascii="Arial" w:hAnsi="Arial" w:cs="Arial"/>
                <w:bCs/>
                <w:sz w:val="19"/>
                <w:szCs w:val="19"/>
              </w:rPr>
            </w:pPr>
          </w:p>
          <w:p w:rsidR="0089720C" w:rsidRPr="009123C6" w:rsidRDefault="0089720C" w:rsidP="009C058B">
            <w:pPr>
              <w:widowControl w:val="0"/>
              <w:ind w:firstLine="318"/>
              <w:rPr>
                <w:rFonts w:ascii="Arial" w:hAnsi="Arial" w:cs="Arial"/>
                <w:bCs/>
                <w:sz w:val="19"/>
                <w:szCs w:val="19"/>
              </w:rPr>
            </w:pPr>
            <w:r w:rsidRPr="009123C6">
              <w:rPr>
                <w:rFonts w:ascii="Arial" w:hAnsi="Arial" w:cs="Arial"/>
                <w:bCs/>
                <w:sz w:val="19"/>
                <w:szCs w:val="19"/>
              </w:rPr>
              <w:t>__________________</w:t>
            </w:r>
            <w:r>
              <w:rPr>
                <w:rFonts w:ascii="Arial" w:hAnsi="Arial" w:cs="Arial"/>
                <w:bCs/>
                <w:sz w:val="19"/>
                <w:szCs w:val="19"/>
              </w:rPr>
              <w:t>____</w:t>
            </w:r>
            <w:r w:rsidRPr="009123C6">
              <w:rPr>
                <w:rFonts w:ascii="Arial" w:hAnsi="Arial" w:cs="Arial"/>
                <w:bCs/>
                <w:sz w:val="19"/>
                <w:szCs w:val="19"/>
              </w:rPr>
              <w:t xml:space="preserve"> /</w:t>
            </w:r>
            <w:r w:rsidR="00CD3480">
              <w:rPr>
                <w:rFonts w:ascii="Arial" w:hAnsi="Arial" w:cs="Arial"/>
                <w:bCs/>
                <w:sz w:val="19"/>
                <w:szCs w:val="19"/>
                <w:lang w:val="en-US"/>
              </w:rPr>
              <w:t>_____________</w:t>
            </w:r>
            <w:r>
              <w:rPr>
                <w:rFonts w:ascii="Arial" w:hAnsi="Arial" w:cs="Arial"/>
                <w:bCs/>
                <w:sz w:val="19"/>
                <w:szCs w:val="19"/>
              </w:rPr>
              <w:t>/</w:t>
            </w:r>
          </w:p>
          <w:p w:rsidR="0089720C" w:rsidRPr="009123C6" w:rsidRDefault="0089720C" w:rsidP="009C058B">
            <w:pPr>
              <w:widowControl w:val="0"/>
              <w:ind w:firstLine="720"/>
              <w:rPr>
                <w:rFonts w:ascii="Arial" w:hAnsi="Arial" w:cs="Arial"/>
                <w:bCs/>
                <w:sz w:val="19"/>
                <w:szCs w:val="19"/>
              </w:rPr>
            </w:pPr>
          </w:p>
        </w:tc>
      </w:tr>
    </w:tbl>
    <w:p w:rsidR="00382836" w:rsidRDefault="00382836"/>
    <w:p w:rsidR="00D55A02" w:rsidRPr="009922BF" w:rsidRDefault="00D55A02" w:rsidP="00D55A02">
      <w:pPr>
        <w:keepLines/>
        <w:widowControl w:val="0"/>
        <w:spacing w:after="120"/>
        <w:rPr>
          <w:rFonts w:ascii="Arial" w:hAnsi="Arial" w:cs="Arial"/>
          <w:sz w:val="19"/>
          <w:szCs w:val="19"/>
        </w:rPr>
      </w:pPr>
      <w:r w:rsidRPr="00AD5F72">
        <w:rPr>
          <w:rFonts w:cs="Arial"/>
          <w:sz w:val="16"/>
          <w:szCs w:val="16"/>
        </w:rPr>
        <w:t>Исп</w:t>
      </w:r>
      <w:r>
        <w:rPr>
          <w:rFonts w:cs="Arial"/>
          <w:sz w:val="16"/>
          <w:szCs w:val="16"/>
        </w:rPr>
        <w:t xml:space="preserve">. </w:t>
      </w:r>
      <w:r w:rsidR="00540CD8">
        <w:rPr>
          <w:rFonts w:cs="Arial"/>
          <w:sz w:val="16"/>
          <w:szCs w:val="16"/>
          <w:lang w:val="en-US"/>
        </w:rPr>
        <w:t xml:space="preserve"> </w:t>
      </w:r>
    </w:p>
    <w:p w:rsidR="00D55A02" w:rsidRDefault="00D55A02"/>
    <w:sectPr w:rsidR="00D55A02" w:rsidSect="00EE7AF4">
      <w:footerReference w:type="default" r:id="rId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D22" w:rsidRDefault="00203D22" w:rsidP="00EE7AF4">
      <w:r>
        <w:separator/>
      </w:r>
    </w:p>
  </w:endnote>
  <w:endnote w:type="continuationSeparator" w:id="0">
    <w:p w:rsidR="00203D22" w:rsidRDefault="00203D22" w:rsidP="00EE7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735329"/>
      <w:docPartObj>
        <w:docPartGallery w:val="Page Numbers (Bottom of Page)"/>
        <w:docPartUnique/>
      </w:docPartObj>
    </w:sdtPr>
    <w:sdtContent>
      <w:sdt>
        <w:sdtPr>
          <w:id w:val="43076292"/>
          <w:docPartObj>
            <w:docPartGallery w:val="Page Numbers (Top of Page)"/>
            <w:docPartUnique/>
          </w:docPartObj>
        </w:sdtPr>
        <w:sdtContent>
          <w:p w:rsidR="00EE7AF4" w:rsidRDefault="00EE7AF4">
            <w:pPr>
              <w:pStyle w:val="ab"/>
              <w:jc w:val="right"/>
            </w:pPr>
            <w:r>
              <w:t xml:space="preserve">Страница </w:t>
            </w:r>
            <w:r w:rsidR="001C561A">
              <w:rPr>
                <w:b/>
              </w:rPr>
              <w:fldChar w:fldCharType="begin"/>
            </w:r>
            <w:r>
              <w:rPr>
                <w:b/>
              </w:rPr>
              <w:instrText>PAGE</w:instrText>
            </w:r>
            <w:r w:rsidR="001C561A">
              <w:rPr>
                <w:b/>
              </w:rPr>
              <w:fldChar w:fldCharType="separate"/>
            </w:r>
            <w:r w:rsidR="00E1037C">
              <w:rPr>
                <w:b/>
                <w:noProof/>
              </w:rPr>
              <w:t>2</w:t>
            </w:r>
            <w:r w:rsidR="001C561A">
              <w:rPr>
                <w:b/>
              </w:rPr>
              <w:fldChar w:fldCharType="end"/>
            </w:r>
            <w:r>
              <w:t xml:space="preserve"> из </w:t>
            </w:r>
            <w:r w:rsidR="001C561A">
              <w:rPr>
                <w:b/>
              </w:rPr>
              <w:fldChar w:fldCharType="begin"/>
            </w:r>
            <w:r>
              <w:rPr>
                <w:b/>
              </w:rPr>
              <w:instrText>NUMPAGES</w:instrText>
            </w:r>
            <w:r w:rsidR="001C561A">
              <w:rPr>
                <w:b/>
              </w:rPr>
              <w:fldChar w:fldCharType="separate"/>
            </w:r>
            <w:r w:rsidR="00E1037C">
              <w:rPr>
                <w:b/>
                <w:noProof/>
              </w:rPr>
              <w:t>11</w:t>
            </w:r>
            <w:r w:rsidR="001C561A">
              <w:rPr>
                <w:b/>
              </w:rPr>
              <w:fldChar w:fldCharType="end"/>
            </w:r>
          </w:p>
        </w:sdtContent>
      </w:sdt>
    </w:sdtContent>
  </w:sdt>
  <w:p w:rsidR="00EE7AF4" w:rsidRDefault="00EE7AF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D22" w:rsidRDefault="00203D22" w:rsidP="00EE7AF4">
      <w:r>
        <w:separator/>
      </w:r>
    </w:p>
  </w:footnote>
  <w:footnote w:type="continuationSeparator" w:id="0">
    <w:p w:rsidR="00203D22" w:rsidRDefault="00203D22" w:rsidP="00EE7A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3.%1."/>
      <w:lvlJc w:val="left"/>
      <w:pPr>
        <w:tabs>
          <w:tab w:val="num" w:pos="851"/>
        </w:tabs>
        <w:ind w:left="284" w:firstLine="567"/>
      </w:pPr>
      <w:rPr>
        <w:rFonts w:cs="Times New Roman"/>
      </w:rPr>
    </w:lvl>
  </w:abstractNum>
  <w:abstractNum w:abstractNumId="1">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9149D"/>
    <w:rsid w:val="0000719A"/>
    <w:rsid w:val="00010346"/>
    <w:rsid w:val="00043E89"/>
    <w:rsid w:val="000865B9"/>
    <w:rsid w:val="000A2161"/>
    <w:rsid w:val="000D20E9"/>
    <w:rsid w:val="000F5E06"/>
    <w:rsid w:val="001160FE"/>
    <w:rsid w:val="00117FA1"/>
    <w:rsid w:val="00121BAE"/>
    <w:rsid w:val="001406D7"/>
    <w:rsid w:val="00181951"/>
    <w:rsid w:val="001C561A"/>
    <w:rsid w:val="00203D22"/>
    <w:rsid w:val="00207A4D"/>
    <w:rsid w:val="002400B7"/>
    <w:rsid w:val="0024093C"/>
    <w:rsid w:val="0024570D"/>
    <w:rsid w:val="00250C3E"/>
    <w:rsid w:val="00263DE4"/>
    <w:rsid w:val="00280A19"/>
    <w:rsid w:val="002869DB"/>
    <w:rsid w:val="00287C17"/>
    <w:rsid w:val="002B7C7D"/>
    <w:rsid w:val="002E2D9F"/>
    <w:rsid w:val="002E5B4B"/>
    <w:rsid w:val="002E6395"/>
    <w:rsid w:val="002E78D5"/>
    <w:rsid w:val="003044FE"/>
    <w:rsid w:val="00365F7E"/>
    <w:rsid w:val="003705C6"/>
    <w:rsid w:val="00382836"/>
    <w:rsid w:val="003E212F"/>
    <w:rsid w:val="003E5F48"/>
    <w:rsid w:val="003E6E02"/>
    <w:rsid w:val="00437F75"/>
    <w:rsid w:val="00462EF4"/>
    <w:rsid w:val="00474643"/>
    <w:rsid w:val="00485A54"/>
    <w:rsid w:val="004D5B59"/>
    <w:rsid w:val="005056BD"/>
    <w:rsid w:val="00514DD8"/>
    <w:rsid w:val="00525E04"/>
    <w:rsid w:val="00526BC8"/>
    <w:rsid w:val="00530A1C"/>
    <w:rsid w:val="00540CD8"/>
    <w:rsid w:val="00555D14"/>
    <w:rsid w:val="00556B94"/>
    <w:rsid w:val="00565BE5"/>
    <w:rsid w:val="005C7E93"/>
    <w:rsid w:val="005E5F67"/>
    <w:rsid w:val="005E72B5"/>
    <w:rsid w:val="005F128F"/>
    <w:rsid w:val="005F28E9"/>
    <w:rsid w:val="005F77B8"/>
    <w:rsid w:val="0060693E"/>
    <w:rsid w:val="00612B39"/>
    <w:rsid w:val="0061372F"/>
    <w:rsid w:val="0063371D"/>
    <w:rsid w:val="006338A3"/>
    <w:rsid w:val="00637AF8"/>
    <w:rsid w:val="00664923"/>
    <w:rsid w:val="006872FD"/>
    <w:rsid w:val="0069149D"/>
    <w:rsid w:val="006A15D1"/>
    <w:rsid w:val="006F4149"/>
    <w:rsid w:val="007179F7"/>
    <w:rsid w:val="0072744E"/>
    <w:rsid w:val="00735F29"/>
    <w:rsid w:val="00747FE4"/>
    <w:rsid w:val="00755473"/>
    <w:rsid w:val="00761421"/>
    <w:rsid w:val="00774A31"/>
    <w:rsid w:val="00783635"/>
    <w:rsid w:val="0078466A"/>
    <w:rsid w:val="00790BED"/>
    <w:rsid w:val="007A6D83"/>
    <w:rsid w:val="007B4E85"/>
    <w:rsid w:val="007D6ADB"/>
    <w:rsid w:val="007D6E38"/>
    <w:rsid w:val="007E2657"/>
    <w:rsid w:val="00823202"/>
    <w:rsid w:val="008234C7"/>
    <w:rsid w:val="00837309"/>
    <w:rsid w:val="00841C0A"/>
    <w:rsid w:val="0085718A"/>
    <w:rsid w:val="0088549E"/>
    <w:rsid w:val="0089720C"/>
    <w:rsid w:val="008B496D"/>
    <w:rsid w:val="008C5C9E"/>
    <w:rsid w:val="008F126F"/>
    <w:rsid w:val="009000C8"/>
    <w:rsid w:val="00910D76"/>
    <w:rsid w:val="0091256D"/>
    <w:rsid w:val="0093291B"/>
    <w:rsid w:val="00940118"/>
    <w:rsid w:val="00941AF1"/>
    <w:rsid w:val="0095501C"/>
    <w:rsid w:val="009655B9"/>
    <w:rsid w:val="00972DD0"/>
    <w:rsid w:val="009739E7"/>
    <w:rsid w:val="009777EA"/>
    <w:rsid w:val="009805AA"/>
    <w:rsid w:val="0098695D"/>
    <w:rsid w:val="009C3BB8"/>
    <w:rsid w:val="009E06E1"/>
    <w:rsid w:val="009E13CB"/>
    <w:rsid w:val="009E6B3E"/>
    <w:rsid w:val="00A103B2"/>
    <w:rsid w:val="00A13988"/>
    <w:rsid w:val="00A446BC"/>
    <w:rsid w:val="00A465C7"/>
    <w:rsid w:val="00A70CB3"/>
    <w:rsid w:val="00A86654"/>
    <w:rsid w:val="00A94393"/>
    <w:rsid w:val="00AD6D7F"/>
    <w:rsid w:val="00B04849"/>
    <w:rsid w:val="00B10518"/>
    <w:rsid w:val="00B14E1D"/>
    <w:rsid w:val="00B220EA"/>
    <w:rsid w:val="00B417A3"/>
    <w:rsid w:val="00B6352B"/>
    <w:rsid w:val="00B77BB8"/>
    <w:rsid w:val="00B8227D"/>
    <w:rsid w:val="00BB3808"/>
    <w:rsid w:val="00BE1121"/>
    <w:rsid w:val="00C04DFA"/>
    <w:rsid w:val="00C14BFF"/>
    <w:rsid w:val="00C23A01"/>
    <w:rsid w:val="00C378BA"/>
    <w:rsid w:val="00C470A7"/>
    <w:rsid w:val="00C55338"/>
    <w:rsid w:val="00C6249F"/>
    <w:rsid w:val="00C92BBD"/>
    <w:rsid w:val="00CA565E"/>
    <w:rsid w:val="00CA62AF"/>
    <w:rsid w:val="00CA6A46"/>
    <w:rsid w:val="00CB2320"/>
    <w:rsid w:val="00CC54DC"/>
    <w:rsid w:val="00CC5E89"/>
    <w:rsid w:val="00CD3480"/>
    <w:rsid w:val="00D46786"/>
    <w:rsid w:val="00D47D1A"/>
    <w:rsid w:val="00D55A02"/>
    <w:rsid w:val="00D56A76"/>
    <w:rsid w:val="00D7765B"/>
    <w:rsid w:val="00D83B25"/>
    <w:rsid w:val="00D87C6D"/>
    <w:rsid w:val="00DA3394"/>
    <w:rsid w:val="00DD3A1A"/>
    <w:rsid w:val="00DE4AA4"/>
    <w:rsid w:val="00E1037C"/>
    <w:rsid w:val="00E215DA"/>
    <w:rsid w:val="00E32765"/>
    <w:rsid w:val="00E36624"/>
    <w:rsid w:val="00E524C5"/>
    <w:rsid w:val="00E75E7F"/>
    <w:rsid w:val="00E77232"/>
    <w:rsid w:val="00E917F1"/>
    <w:rsid w:val="00E92A8E"/>
    <w:rsid w:val="00ED014B"/>
    <w:rsid w:val="00ED0870"/>
    <w:rsid w:val="00ED0ECE"/>
    <w:rsid w:val="00EE7AF4"/>
    <w:rsid w:val="00EF64B8"/>
    <w:rsid w:val="00F07EC9"/>
    <w:rsid w:val="00F227DD"/>
    <w:rsid w:val="00F34109"/>
    <w:rsid w:val="00F44CEE"/>
    <w:rsid w:val="00F54465"/>
    <w:rsid w:val="00F63329"/>
    <w:rsid w:val="00F80EF5"/>
    <w:rsid w:val="00FE6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49D"/>
    <w:pPr>
      <w:jc w:val="left"/>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69149D"/>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9149D"/>
    <w:rPr>
      <w:rFonts w:ascii="Arial" w:eastAsia="Times New Roman" w:hAnsi="Arial" w:cs="Times New Roman"/>
      <w:b/>
      <w:bCs/>
      <w:sz w:val="26"/>
      <w:szCs w:val="26"/>
      <w:lang w:eastAsia="ru-RU"/>
    </w:rPr>
  </w:style>
  <w:style w:type="paragraph" w:styleId="a3">
    <w:name w:val="Title"/>
    <w:basedOn w:val="a"/>
    <w:link w:val="a4"/>
    <w:uiPriority w:val="99"/>
    <w:qFormat/>
    <w:rsid w:val="0069149D"/>
    <w:pPr>
      <w:autoSpaceDE w:val="0"/>
      <w:autoSpaceDN w:val="0"/>
      <w:jc w:val="center"/>
    </w:pPr>
    <w:rPr>
      <w:b/>
      <w:bCs/>
      <w:sz w:val="28"/>
      <w:szCs w:val="28"/>
    </w:rPr>
  </w:style>
  <w:style w:type="character" w:customStyle="1" w:styleId="a4">
    <w:name w:val="Название Знак"/>
    <w:basedOn w:val="a0"/>
    <w:link w:val="a3"/>
    <w:uiPriority w:val="99"/>
    <w:rsid w:val="0069149D"/>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69149D"/>
    <w:pPr>
      <w:autoSpaceDE w:val="0"/>
      <w:autoSpaceDN w:val="0"/>
      <w:adjustRightInd w:val="0"/>
      <w:ind w:firstLine="720"/>
      <w:jc w:val="left"/>
    </w:pPr>
    <w:rPr>
      <w:rFonts w:ascii="Arial" w:eastAsia="Times New Roman" w:hAnsi="Arial" w:cs="Arial"/>
      <w:sz w:val="20"/>
      <w:szCs w:val="20"/>
      <w:lang w:eastAsia="ru-RU"/>
    </w:rPr>
  </w:style>
  <w:style w:type="paragraph" w:customStyle="1" w:styleId="31">
    <w:name w:val="Основной текст с отступом 31"/>
    <w:basedOn w:val="a"/>
    <w:uiPriority w:val="99"/>
    <w:rsid w:val="0069149D"/>
    <w:pPr>
      <w:ind w:left="567" w:hanging="567"/>
      <w:jc w:val="both"/>
    </w:pPr>
    <w:rPr>
      <w:color w:val="000000"/>
      <w:szCs w:val="20"/>
    </w:rPr>
  </w:style>
  <w:style w:type="paragraph" w:styleId="a5">
    <w:name w:val="Body Text"/>
    <w:basedOn w:val="a"/>
    <w:link w:val="a6"/>
    <w:uiPriority w:val="99"/>
    <w:rsid w:val="0069149D"/>
    <w:pPr>
      <w:spacing w:after="120"/>
    </w:pPr>
  </w:style>
  <w:style w:type="character" w:customStyle="1" w:styleId="a6">
    <w:name w:val="Основной текст Знак"/>
    <w:basedOn w:val="a0"/>
    <w:link w:val="a5"/>
    <w:uiPriority w:val="99"/>
    <w:rsid w:val="0069149D"/>
    <w:rPr>
      <w:rFonts w:ascii="Times New Roman" w:eastAsia="Times New Roman" w:hAnsi="Times New Roman" w:cs="Times New Roman"/>
      <w:sz w:val="24"/>
      <w:szCs w:val="24"/>
      <w:lang w:eastAsia="ru-RU"/>
    </w:rPr>
  </w:style>
  <w:style w:type="character" w:styleId="a7">
    <w:name w:val="Hyperlink"/>
    <w:basedOn w:val="a0"/>
    <w:rsid w:val="00D55A02"/>
    <w:rPr>
      <w:color w:val="0000FF"/>
      <w:u w:val="single"/>
    </w:rPr>
  </w:style>
  <w:style w:type="character" w:styleId="a8">
    <w:name w:val="line number"/>
    <w:basedOn w:val="a0"/>
    <w:uiPriority w:val="99"/>
    <w:semiHidden/>
    <w:unhideWhenUsed/>
    <w:rsid w:val="00EE7AF4"/>
  </w:style>
  <w:style w:type="paragraph" w:styleId="a9">
    <w:name w:val="header"/>
    <w:basedOn w:val="a"/>
    <w:link w:val="aa"/>
    <w:uiPriority w:val="99"/>
    <w:semiHidden/>
    <w:unhideWhenUsed/>
    <w:rsid w:val="00EE7AF4"/>
    <w:pPr>
      <w:tabs>
        <w:tab w:val="center" w:pos="4677"/>
        <w:tab w:val="right" w:pos="9355"/>
      </w:tabs>
    </w:pPr>
  </w:style>
  <w:style w:type="character" w:customStyle="1" w:styleId="aa">
    <w:name w:val="Верхний колонтитул Знак"/>
    <w:basedOn w:val="a0"/>
    <w:link w:val="a9"/>
    <w:uiPriority w:val="99"/>
    <w:semiHidden/>
    <w:rsid w:val="00EE7AF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EE7AF4"/>
    <w:pPr>
      <w:tabs>
        <w:tab w:val="center" w:pos="4677"/>
        <w:tab w:val="right" w:pos="9355"/>
      </w:tabs>
    </w:pPr>
  </w:style>
  <w:style w:type="character" w:customStyle="1" w:styleId="ac">
    <w:name w:val="Нижний колонтитул Знак"/>
    <w:basedOn w:val="a0"/>
    <w:link w:val="ab"/>
    <w:uiPriority w:val="99"/>
    <w:rsid w:val="00EE7AF4"/>
    <w:rPr>
      <w:rFonts w:ascii="Times New Roman" w:eastAsia="Times New Roman" w:hAnsi="Times New Roman" w:cs="Times New Roman"/>
      <w:sz w:val="24"/>
      <w:szCs w:val="24"/>
      <w:lang w:eastAsia="ru-RU"/>
    </w:rPr>
  </w:style>
  <w:style w:type="character" w:styleId="ad">
    <w:name w:val="annotation reference"/>
    <w:basedOn w:val="a0"/>
    <w:uiPriority w:val="99"/>
    <w:semiHidden/>
    <w:unhideWhenUsed/>
    <w:rsid w:val="0078466A"/>
    <w:rPr>
      <w:sz w:val="16"/>
      <w:szCs w:val="16"/>
    </w:rPr>
  </w:style>
  <w:style w:type="paragraph" w:styleId="ae">
    <w:name w:val="annotation text"/>
    <w:basedOn w:val="a"/>
    <w:link w:val="af"/>
    <w:uiPriority w:val="99"/>
    <w:semiHidden/>
    <w:unhideWhenUsed/>
    <w:rsid w:val="0078466A"/>
    <w:rPr>
      <w:sz w:val="20"/>
      <w:szCs w:val="20"/>
    </w:rPr>
  </w:style>
  <w:style w:type="character" w:customStyle="1" w:styleId="af">
    <w:name w:val="Текст примечания Знак"/>
    <w:basedOn w:val="a0"/>
    <w:link w:val="ae"/>
    <w:uiPriority w:val="99"/>
    <w:semiHidden/>
    <w:rsid w:val="0078466A"/>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78466A"/>
    <w:rPr>
      <w:b/>
      <w:bCs/>
    </w:rPr>
  </w:style>
  <w:style w:type="character" w:customStyle="1" w:styleId="af1">
    <w:name w:val="Тема примечания Знак"/>
    <w:basedOn w:val="af"/>
    <w:link w:val="af0"/>
    <w:uiPriority w:val="99"/>
    <w:semiHidden/>
    <w:rsid w:val="0078466A"/>
    <w:rPr>
      <w:b/>
      <w:bCs/>
    </w:rPr>
  </w:style>
  <w:style w:type="paragraph" w:styleId="af2">
    <w:name w:val="Balloon Text"/>
    <w:basedOn w:val="a"/>
    <w:link w:val="af3"/>
    <w:uiPriority w:val="99"/>
    <w:semiHidden/>
    <w:unhideWhenUsed/>
    <w:rsid w:val="0078466A"/>
    <w:rPr>
      <w:rFonts w:ascii="Tahoma" w:hAnsi="Tahoma" w:cs="Tahoma"/>
      <w:sz w:val="16"/>
      <w:szCs w:val="16"/>
    </w:rPr>
  </w:style>
  <w:style w:type="character" w:customStyle="1" w:styleId="af3">
    <w:name w:val="Текст выноски Знак"/>
    <w:basedOn w:val="a0"/>
    <w:link w:val="af2"/>
    <w:uiPriority w:val="99"/>
    <w:semiHidden/>
    <w:rsid w:val="0078466A"/>
    <w:rPr>
      <w:rFonts w:ascii="Tahoma" w:eastAsia="Times New Roman" w:hAnsi="Tahoma" w:cs="Tahoma"/>
      <w:sz w:val="16"/>
      <w:szCs w:val="16"/>
      <w:lang w:eastAsia="ru-RU"/>
    </w:rPr>
  </w:style>
  <w:style w:type="paragraph" w:styleId="af4">
    <w:name w:val="Revision"/>
    <w:hidden/>
    <w:uiPriority w:val="99"/>
    <w:semiHidden/>
    <w:rsid w:val="0078466A"/>
    <w:pPr>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ABD9A-1995-4AB5-823B-6C20FFFB7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6199</Words>
  <Characters>35339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ОАО ПКС</Company>
  <LinksUpToDate>false</LinksUpToDate>
  <CharactersWithSpaces>41456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PCS\n.freyndling (WST-GOG-140)</dc:creator>
  <cp:lastModifiedBy>PCS\i.kozinskiy (WST-LEN-015)</cp:lastModifiedBy>
  <cp:revision>6</cp:revision>
  <cp:lastPrinted>2016-06-03T06:05:00Z</cp:lastPrinted>
  <dcterms:created xsi:type="dcterms:W3CDTF">2017-10-11T12:08:00Z</dcterms:created>
  <dcterms:modified xsi:type="dcterms:W3CDTF">2018-10-01T13:29:00Z</dcterms:modified>
</cp:coreProperties>
</file>